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900" w:rsidRDefault="002A1900">
      <w:pPr>
        <w:rPr>
          <w:ins w:id="0" w:author="Author"/>
          <w:rFonts w:ascii="Times New Roman" w:hAnsi="Times New Roman" w:cs="Times New Roman"/>
          <w:b/>
          <w:bCs/>
          <w:sz w:val="20"/>
          <w:szCs w:val="20"/>
        </w:rPr>
      </w:pPr>
      <w:bookmarkStart w:id="1" w:name="RANGE!A2:C48"/>
      <w:bookmarkStart w:id="2" w:name="_GoBack"/>
      <w:bookmarkEnd w:id="2"/>
      <w:ins w:id="3" w:author="Author">
        <w:r>
          <w:rPr>
            <w:rFonts w:ascii="Times New Roman" w:hAnsi="Times New Roman" w:cs="Times New Roman"/>
            <w:b/>
            <w:bCs/>
            <w:sz w:val="20"/>
            <w:szCs w:val="20"/>
          </w:rPr>
          <w:t>Annex II</w:t>
        </w:r>
      </w:ins>
    </w:p>
    <w:p w:rsidR="0081601E" w:rsidRPr="00AB1C8D" w:rsidRDefault="0081601E">
      <w:pPr>
        <w:rPr>
          <w:rFonts w:ascii="Times New Roman" w:hAnsi="Times New Roman" w:cs="Times New Roman"/>
          <w:b/>
          <w:bCs/>
          <w:sz w:val="20"/>
          <w:szCs w:val="20"/>
        </w:rPr>
      </w:pPr>
      <w:r w:rsidRPr="00AB1C8D">
        <w:rPr>
          <w:rFonts w:ascii="Times New Roman" w:hAnsi="Times New Roman" w:cs="Times New Roman"/>
          <w:b/>
          <w:bCs/>
          <w:sz w:val="20"/>
          <w:szCs w:val="20"/>
        </w:rPr>
        <w:t>S.03.01</w:t>
      </w:r>
      <w:bookmarkEnd w:id="1"/>
      <w:r w:rsidRPr="00AB1C8D">
        <w:rPr>
          <w:rFonts w:ascii="Times New Roman" w:hAnsi="Times New Roman" w:cs="Times New Roman"/>
          <w:b/>
          <w:bCs/>
          <w:sz w:val="20"/>
          <w:szCs w:val="20"/>
        </w:rPr>
        <w:t xml:space="preserve"> </w:t>
      </w:r>
      <w:r w:rsidR="00EC06FF" w:rsidRPr="00B276B8">
        <w:rPr>
          <w:rFonts w:ascii="Times New Roman" w:hAnsi="Times New Roman" w:cs="Times New Roman"/>
          <w:b/>
          <w:bCs/>
          <w:sz w:val="20"/>
          <w:szCs w:val="20"/>
        </w:rPr>
        <w:t>–</w:t>
      </w:r>
      <w:del w:id="4" w:author="Author">
        <w:r w:rsidRPr="00AB1C8D" w:rsidDel="0069329E">
          <w:rPr>
            <w:rFonts w:ascii="Times New Roman" w:hAnsi="Times New Roman" w:cs="Times New Roman"/>
            <w:b/>
            <w:bCs/>
            <w:sz w:val="20"/>
            <w:szCs w:val="20"/>
          </w:rPr>
          <w:delText xml:space="preserve"> </w:delText>
        </w:r>
        <w:r w:rsidR="00EC06FF" w:rsidRPr="00B276B8" w:rsidDel="0069329E">
          <w:rPr>
            <w:rFonts w:ascii="Times New Roman" w:hAnsi="Times New Roman" w:cs="Times New Roman"/>
            <w:b/>
            <w:bCs/>
            <w:sz w:val="20"/>
            <w:szCs w:val="20"/>
          </w:rPr>
          <w:delText>General o</w:delText>
        </w:r>
      </w:del>
      <w:ins w:id="5" w:author="Author">
        <w:r w:rsidR="0069329E">
          <w:rPr>
            <w:rFonts w:ascii="Times New Roman" w:hAnsi="Times New Roman" w:cs="Times New Roman"/>
            <w:b/>
            <w:bCs/>
            <w:sz w:val="20"/>
            <w:szCs w:val="20"/>
          </w:rPr>
          <w:t>O</w:t>
        </w:r>
      </w:ins>
      <w:r w:rsidR="00EC06FF" w:rsidRPr="00B276B8">
        <w:rPr>
          <w:rFonts w:ascii="Times New Roman" w:hAnsi="Times New Roman" w:cs="Times New Roman"/>
          <w:b/>
          <w:bCs/>
          <w:sz w:val="20"/>
          <w:szCs w:val="20"/>
        </w:rPr>
        <w:t>ff-b</w:t>
      </w:r>
      <w:r w:rsidRPr="00AB1C8D">
        <w:rPr>
          <w:rFonts w:ascii="Times New Roman" w:hAnsi="Times New Roman" w:cs="Times New Roman"/>
          <w:b/>
          <w:bCs/>
          <w:sz w:val="20"/>
          <w:szCs w:val="20"/>
        </w:rPr>
        <w:t>alance</w:t>
      </w:r>
      <w:del w:id="6" w:author="Author">
        <w:r w:rsidRPr="00AB1C8D" w:rsidDel="0069329E">
          <w:rPr>
            <w:rFonts w:ascii="Times New Roman" w:hAnsi="Times New Roman" w:cs="Times New Roman"/>
            <w:b/>
            <w:bCs/>
            <w:sz w:val="20"/>
            <w:szCs w:val="20"/>
          </w:rPr>
          <w:delText>-</w:delText>
        </w:r>
      </w:del>
      <w:ins w:id="7" w:author="Author">
        <w:r w:rsidR="0069329E">
          <w:rPr>
            <w:rFonts w:ascii="Times New Roman" w:hAnsi="Times New Roman" w:cs="Times New Roman"/>
            <w:b/>
            <w:bCs/>
            <w:sz w:val="20"/>
            <w:szCs w:val="20"/>
          </w:rPr>
          <w:t xml:space="preserve"> </w:t>
        </w:r>
      </w:ins>
      <w:r w:rsidRPr="00AB1C8D">
        <w:rPr>
          <w:rFonts w:ascii="Times New Roman" w:hAnsi="Times New Roman" w:cs="Times New Roman"/>
          <w:b/>
          <w:bCs/>
          <w:sz w:val="20"/>
          <w:szCs w:val="20"/>
        </w:rPr>
        <w:t>sheet items</w:t>
      </w:r>
      <w:r w:rsidR="00603C6B" w:rsidRPr="00AB1C8D">
        <w:rPr>
          <w:rFonts w:ascii="Times New Roman" w:hAnsi="Times New Roman" w:cs="Times New Roman"/>
          <w:b/>
          <w:bCs/>
          <w:sz w:val="20"/>
          <w:szCs w:val="20"/>
        </w:rPr>
        <w:t xml:space="preserve"> </w:t>
      </w:r>
      <w:ins w:id="8" w:author="Author">
        <w:r w:rsidR="0069329E">
          <w:rPr>
            <w:rFonts w:ascii="Times New Roman" w:hAnsi="Times New Roman" w:cs="Times New Roman"/>
            <w:b/>
            <w:bCs/>
            <w:sz w:val="20"/>
            <w:szCs w:val="20"/>
          </w:rPr>
          <w:t xml:space="preserve">- </w:t>
        </w:r>
        <w:r w:rsidR="0069329E" w:rsidRPr="00B276B8">
          <w:rPr>
            <w:rFonts w:ascii="Times New Roman" w:hAnsi="Times New Roman" w:cs="Times New Roman"/>
            <w:b/>
            <w:bCs/>
            <w:sz w:val="20"/>
            <w:szCs w:val="20"/>
          </w:rPr>
          <w:t xml:space="preserve">General </w:t>
        </w:r>
      </w:ins>
      <w:r w:rsidR="00EC06FF" w:rsidRPr="00B276B8">
        <w:rPr>
          <w:rFonts w:ascii="Times New Roman" w:hAnsi="Times New Roman" w:cs="Times New Roman"/>
          <w:b/>
          <w:bCs/>
          <w:sz w:val="20"/>
          <w:szCs w:val="20"/>
        </w:rPr>
        <w:t>(old BS-C1B)</w:t>
      </w:r>
    </w:p>
    <w:p w:rsidR="00603C6B" w:rsidRPr="00AB1C8D" w:rsidRDefault="00603C6B" w:rsidP="00603C6B">
      <w:pPr>
        <w:rPr>
          <w:rFonts w:ascii="Times New Roman" w:hAnsi="Times New Roman" w:cs="Times New Roman"/>
          <w:bCs/>
          <w:sz w:val="20"/>
          <w:szCs w:val="20"/>
        </w:rPr>
      </w:pPr>
      <w:r w:rsidRPr="00AB1C8D">
        <w:rPr>
          <w:rFonts w:ascii="Times New Roman" w:hAnsi="Times New Roman" w:cs="Times New Roman"/>
          <w:bCs/>
          <w:sz w:val="20"/>
          <w:szCs w:val="20"/>
        </w:rPr>
        <w:t>General comment</w:t>
      </w:r>
      <w:r w:rsidR="00CC3B16" w:rsidRPr="00AB1C8D">
        <w:rPr>
          <w:rFonts w:ascii="Times New Roman" w:hAnsi="Times New Roman" w:cs="Times New Roman"/>
          <w:bCs/>
          <w:sz w:val="20"/>
          <w:szCs w:val="20"/>
        </w:rPr>
        <w:t>s</w:t>
      </w:r>
      <w:r w:rsidRPr="00AB1C8D">
        <w:rPr>
          <w:rFonts w:ascii="Times New Roman" w:hAnsi="Times New Roman" w:cs="Times New Roman"/>
          <w:bCs/>
          <w:sz w:val="20"/>
          <w:szCs w:val="20"/>
        </w:rPr>
        <w:t>:</w:t>
      </w:r>
    </w:p>
    <w:p w:rsidR="00EC06FF" w:rsidRPr="00B276B8" w:rsidRDefault="00EC06FF" w:rsidP="00EC06FF">
      <w:pPr>
        <w:jc w:val="both"/>
        <w:rPr>
          <w:rFonts w:ascii="Times New Roman" w:hAnsi="Times New Roman" w:cs="Times New Roman"/>
          <w:sz w:val="20"/>
          <w:szCs w:val="20"/>
        </w:rPr>
      </w:pPr>
      <w:r w:rsidRPr="00B276B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92105" w:rsidRPr="00B276B8" w:rsidRDefault="00892105" w:rsidP="00892105">
      <w:pPr>
        <w:jc w:val="both"/>
        <w:rPr>
          <w:rFonts w:ascii="Times New Roman" w:hAnsi="Times New Roman" w:cs="Times New Roman"/>
          <w:sz w:val="20"/>
          <w:szCs w:val="20"/>
          <w:lang w:val="en-US"/>
        </w:rPr>
      </w:pPr>
      <w:r w:rsidRPr="00B276B8">
        <w:rPr>
          <w:rFonts w:ascii="Times New Roman" w:hAnsi="Times New Roman" w:cs="Times New Roman"/>
          <w:sz w:val="20"/>
          <w:szCs w:val="20"/>
          <w:lang w:val="en-US"/>
        </w:rPr>
        <w:t>This annex relates to annual submission of information for individual entities.</w:t>
      </w:r>
    </w:p>
    <w:p w:rsidR="00797C2F" w:rsidRDefault="00797C2F" w:rsidP="00AB1C8D">
      <w:pPr>
        <w:jc w:val="both"/>
        <w:rPr>
          <w:ins w:id="9" w:author="Author"/>
          <w:rFonts w:ascii="Times New Roman" w:hAnsi="Times New Roman" w:cs="Times New Roman"/>
          <w:bCs/>
          <w:sz w:val="20"/>
          <w:szCs w:val="20"/>
          <w:lang w:val="en-US"/>
        </w:rPr>
      </w:pPr>
      <w:ins w:id="10" w:author="Author">
        <w:r>
          <w:rPr>
            <w:rFonts w:ascii="Times New Roman" w:hAnsi="Times New Roman" w:cs="Times New Roman"/>
            <w:bCs/>
            <w:sz w:val="20"/>
            <w:szCs w:val="20"/>
            <w:lang w:val="en-US"/>
          </w:rPr>
          <w:t xml:space="preserve">This annex shall include the </w:t>
        </w:r>
        <w:r w:rsidR="00887C29">
          <w:rPr>
            <w:rFonts w:ascii="Times New Roman" w:hAnsi="Times New Roman" w:cs="Times New Roman"/>
            <w:bCs/>
            <w:sz w:val="20"/>
            <w:szCs w:val="20"/>
            <w:lang w:val="en-US"/>
          </w:rPr>
          <w:t>information</w:t>
        </w:r>
        <w:r>
          <w:rPr>
            <w:rFonts w:ascii="Times New Roman" w:hAnsi="Times New Roman" w:cs="Times New Roman"/>
            <w:bCs/>
            <w:sz w:val="20"/>
            <w:szCs w:val="20"/>
            <w:lang w:val="en-US"/>
          </w:rPr>
          <w:t xml:space="preserve"> referring to off-balance sheet items</w:t>
        </w:r>
        <w:r w:rsidR="005A6885">
          <w:rPr>
            <w:rFonts w:ascii="Times New Roman" w:hAnsi="Times New Roman" w:cs="Times New Roman"/>
            <w:bCs/>
            <w:sz w:val="20"/>
            <w:szCs w:val="20"/>
            <w:lang w:val="en-US"/>
          </w:rPr>
          <w:t xml:space="preserve"> and </w:t>
        </w:r>
        <w:r w:rsidR="00887C29">
          <w:rPr>
            <w:rFonts w:ascii="Times New Roman" w:hAnsi="Times New Roman" w:cs="Times New Roman"/>
            <w:bCs/>
            <w:sz w:val="20"/>
            <w:szCs w:val="20"/>
            <w:lang w:val="en-US"/>
          </w:rPr>
          <w:t xml:space="preserve">the maximum and solvency II value </w:t>
        </w:r>
        <w:r>
          <w:rPr>
            <w:rFonts w:ascii="Times New Roman" w:hAnsi="Times New Roman" w:cs="Times New Roman"/>
            <w:bCs/>
            <w:sz w:val="20"/>
            <w:szCs w:val="20"/>
            <w:lang w:val="en-US"/>
          </w:rPr>
          <w:t xml:space="preserve">of </w:t>
        </w:r>
        <w:r w:rsidR="00887C29">
          <w:rPr>
            <w:rFonts w:ascii="Times New Roman" w:hAnsi="Times New Roman" w:cs="Times New Roman"/>
            <w:bCs/>
            <w:sz w:val="20"/>
            <w:szCs w:val="20"/>
            <w:lang w:val="en-US"/>
          </w:rPr>
          <w:t>c</w:t>
        </w:r>
        <w:r>
          <w:rPr>
            <w:rFonts w:ascii="Times New Roman" w:hAnsi="Times New Roman" w:cs="Times New Roman"/>
            <w:bCs/>
            <w:sz w:val="20"/>
            <w:szCs w:val="20"/>
            <w:lang w:val="en-US"/>
          </w:rPr>
          <w:t>ontingent liabilities</w:t>
        </w:r>
        <w:r w:rsidR="00887C29">
          <w:rPr>
            <w:rFonts w:ascii="Times New Roman" w:hAnsi="Times New Roman" w:cs="Times New Roman"/>
            <w:bCs/>
            <w:sz w:val="20"/>
            <w:szCs w:val="20"/>
            <w:lang w:val="en-US"/>
          </w:rPr>
          <w:t xml:space="preserve"> in</w:t>
        </w:r>
        <w:r>
          <w:rPr>
            <w:rFonts w:ascii="Times New Roman" w:hAnsi="Times New Roman" w:cs="Times New Roman"/>
            <w:bCs/>
            <w:sz w:val="20"/>
            <w:szCs w:val="20"/>
            <w:lang w:val="en-US"/>
          </w:rPr>
          <w:t xml:space="preserve"> Solvency II balance</w:t>
        </w:r>
        <w:r w:rsidR="00887C29">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sheet</w:t>
        </w:r>
        <w:del w:id="11" w:author="Author">
          <w:r w:rsidR="002D6E31" w:rsidDel="00887C29">
            <w:rPr>
              <w:rFonts w:ascii="Times New Roman" w:hAnsi="Times New Roman" w:cs="Times New Roman"/>
              <w:bCs/>
              <w:sz w:val="20"/>
              <w:szCs w:val="20"/>
              <w:lang w:val="en-US"/>
            </w:rPr>
            <w:delText xml:space="preserve"> also</w:delText>
          </w:r>
        </w:del>
        <w:r>
          <w:rPr>
            <w:rFonts w:ascii="Times New Roman" w:hAnsi="Times New Roman" w:cs="Times New Roman"/>
            <w:bCs/>
            <w:sz w:val="20"/>
            <w:szCs w:val="20"/>
            <w:lang w:val="en-US"/>
          </w:rPr>
          <w:t xml:space="preserve">. </w:t>
        </w:r>
      </w:ins>
    </w:p>
    <w:p w:rsidR="00B14C29" w:rsidRDefault="00B14C29" w:rsidP="00AB1C8D">
      <w:pPr>
        <w:jc w:val="both"/>
        <w:rPr>
          <w:ins w:id="12" w:author="Author"/>
          <w:rFonts w:ascii="Times New Roman" w:hAnsi="Times New Roman" w:cs="Times New Roman"/>
          <w:bCs/>
          <w:sz w:val="20"/>
          <w:szCs w:val="20"/>
          <w:lang w:val="en-US"/>
        </w:rPr>
      </w:pPr>
      <w:r w:rsidRPr="00AB1C8D">
        <w:rPr>
          <w:rFonts w:ascii="Times New Roman" w:hAnsi="Times New Roman" w:cs="Times New Roman"/>
          <w:bCs/>
          <w:sz w:val="20"/>
          <w:szCs w:val="20"/>
          <w:lang w:val="en-US"/>
        </w:rPr>
        <w:t xml:space="preserve">As regards the Solvency II value, the instructions define the items from a recognition </w:t>
      </w:r>
      <w:r w:rsidRPr="00887C29">
        <w:rPr>
          <w:rFonts w:ascii="Times New Roman" w:hAnsi="Times New Roman" w:cs="Times New Roman"/>
          <w:bCs/>
          <w:sz w:val="20"/>
          <w:szCs w:val="20"/>
          <w:lang w:val="en-US"/>
        </w:rPr>
        <w:t xml:space="preserve">perspective. Valuation principles are laid down in Directive 2009/138/EC, </w:t>
      </w:r>
      <w:ins w:id="13" w:author="Author">
        <w:r w:rsidR="00797C2F" w:rsidRPr="00311997">
          <w:rPr>
            <w:rFonts w:ascii="Times New Roman" w:hAnsi="Times New Roman" w:cs="Times New Roman"/>
            <w:bCs/>
            <w:sz w:val="20"/>
            <w:szCs w:val="20"/>
            <w:rPrChange w:id="14" w:author="Author">
              <w:rPr>
                <w:rFonts w:ascii="Times New Roman" w:hAnsi="Times New Roman" w:cs="Times New Roman"/>
                <w:bCs/>
                <w:sz w:val="20"/>
                <w:szCs w:val="20"/>
                <w:highlight w:val="yellow"/>
              </w:rPr>
            </w:rPrChange>
          </w:rPr>
          <w:t>Delegated Regulation 2015/35</w:t>
        </w:r>
      </w:ins>
      <w:del w:id="15" w:author="Author">
        <w:r w:rsidR="00556D12" w:rsidRPr="00887C29" w:rsidDel="00797C2F">
          <w:rPr>
            <w:rFonts w:ascii="Times New Roman" w:hAnsi="Times New Roman" w:cs="Times New Roman"/>
            <w:bCs/>
            <w:sz w:val="20"/>
            <w:szCs w:val="20"/>
            <w:lang w:val="en-US"/>
          </w:rPr>
          <w:delText>Regulation xx/2014</w:delText>
        </w:r>
      </w:del>
      <w:r w:rsidRPr="00887C29">
        <w:rPr>
          <w:rFonts w:ascii="Times New Roman" w:hAnsi="Times New Roman" w:cs="Times New Roman"/>
          <w:bCs/>
          <w:sz w:val="20"/>
          <w:szCs w:val="20"/>
          <w:lang w:val="en-US"/>
        </w:rPr>
        <w:t>, Solvenc</w:t>
      </w:r>
      <w:r w:rsidRPr="00AB1C8D">
        <w:rPr>
          <w:rFonts w:ascii="Times New Roman" w:hAnsi="Times New Roman" w:cs="Times New Roman"/>
          <w:bCs/>
          <w:sz w:val="20"/>
          <w:szCs w:val="20"/>
          <w:lang w:val="en-US"/>
        </w:rPr>
        <w:t xml:space="preserve">y II Technical Standards and Guidelines. </w:t>
      </w:r>
    </w:p>
    <w:p w:rsidR="00797C2F" w:rsidRPr="00311997" w:rsidRDefault="005A6885" w:rsidP="002956D6">
      <w:pPr>
        <w:jc w:val="both"/>
        <w:rPr>
          <w:ins w:id="16" w:author="Author"/>
          <w:rFonts w:ascii="Times New Roman" w:hAnsi="Times New Roman" w:cs="Times New Roman"/>
          <w:bCs/>
          <w:sz w:val="20"/>
          <w:szCs w:val="20"/>
          <w:lang w:val="en-US"/>
          <w:rPrChange w:id="17" w:author="Author">
            <w:rPr>
              <w:ins w:id="18" w:author="Author"/>
            </w:rPr>
          </w:rPrChange>
        </w:rPr>
      </w:pPr>
      <w:ins w:id="19" w:author="Author">
        <w:r>
          <w:rPr>
            <w:rFonts w:ascii="Times New Roman" w:hAnsi="Times New Roman" w:cs="Times New Roman"/>
            <w:bCs/>
            <w:sz w:val="20"/>
            <w:szCs w:val="20"/>
            <w:lang w:val="en-US"/>
          </w:rPr>
          <w:t>G</w:t>
        </w:r>
        <w:r w:rsidR="00797C2F" w:rsidRPr="008C11FC">
          <w:rPr>
            <w:rFonts w:ascii="Times New Roman" w:hAnsi="Times New Roman" w:cs="Times New Roman"/>
            <w:bCs/>
            <w:sz w:val="20"/>
            <w:szCs w:val="20"/>
            <w:lang w:val="en-US"/>
          </w:rPr>
          <w:t xml:space="preserve">uarantee require the issuer to make specified payments to reimburse the holder for a loss it incurs if a specified debtor fails to make payment when due under the original or modified terms of a debt instrument. These </w:t>
        </w:r>
        <w:r w:rsidR="008C3708">
          <w:rPr>
            <w:rFonts w:ascii="Times New Roman" w:hAnsi="Times New Roman" w:cs="Times New Roman"/>
            <w:bCs/>
            <w:sz w:val="20"/>
            <w:szCs w:val="20"/>
            <w:lang w:val="en-US"/>
          </w:rPr>
          <w:t>guarantees</w:t>
        </w:r>
        <w:r w:rsidR="00797C2F" w:rsidRPr="008C11FC">
          <w:rPr>
            <w:rFonts w:ascii="Times New Roman" w:hAnsi="Times New Roman" w:cs="Times New Roman"/>
            <w:bCs/>
            <w:sz w:val="20"/>
            <w:szCs w:val="20"/>
            <w:lang w:val="en-US"/>
          </w:rPr>
          <w:t xml:space="preserve"> can have various legal forms, such as financial guarantee</w:t>
        </w:r>
        <w:r w:rsidR="002A1900">
          <w:rPr>
            <w:rFonts w:ascii="Times New Roman" w:hAnsi="Times New Roman" w:cs="Times New Roman"/>
            <w:bCs/>
            <w:sz w:val="20"/>
            <w:szCs w:val="20"/>
            <w:lang w:val="en-US"/>
          </w:rPr>
          <w:t>s</w:t>
        </w:r>
        <w:r w:rsidR="00797C2F" w:rsidRPr="008C11FC">
          <w:rPr>
            <w:rFonts w:ascii="Times New Roman" w:hAnsi="Times New Roman" w:cs="Times New Roman"/>
            <w:bCs/>
            <w:sz w:val="20"/>
            <w:szCs w:val="20"/>
            <w:lang w:val="en-US"/>
          </w:rPr>
          <w:t>, letter</w:t>
        </w:r>
        <w:r w:rsidR="002A1900">
          <w:rPr>
            <w:rFonts w:ascii="Times New Roman" w:hAnsi="Times New Roman" w:cs="Times New Roman"/>
            <w:bCs/>
            <w:sz w:val="20"/>
            <w:szCs w:val="20"/>
            <w:lang w:val="en-US"/>
          </w:rPr>
          <w:t>s</w:t>
        </w:r>
        <w:r w:rsidR="00797C2F" w:rsidRPr="008C11FC">
          <w:rPr>
            <w:rFonts w:ascii="Times New Roman" w:hAnsi="Times New Roman" w:cs="Times New Roman"/>
            <w:bCs/>
            <w:sz w:val="20"/>
            <w:szCs w:val="20"/>
            <w:lang w:val="en-US"/>
          </w:rPr>
          <w:t xml:space="preserve"> of </w:t>
        </w:r>
        <w:r w:rsidR="00797C2F" w:rsidRPr="00F95445">
          <w:rPr>
            <w:rFonts w:ascii="Times New Roman" w:hAnsi="Times New Roman" w:cs="Times New Roman"/>
            <w:bCs/>
            <w:sz w:val="20"/>
            <w:szCs w:val="20"/>
            <w:lang w:val="en-US"/>
          </w:rPr>
          <w:t>credit, credit default contract</w:t>
        </w:r>
        <w:r w:rsidR="002A1900" w:rsidRPr="00F95445">
          <w:rPr>
            <w:rFonts w:ascii="Times New Roman" w:hAnsi="Times New Roman" w:cs="Times New Roman"/>
            <w:bCs/>
            <w:sz w:val="20"/>
            <w:szCs w:val="20"/>
            <w:lang w:val="en-US"/>
          </w:rPr>
          <w:t>s</w:t>
        </w:r>
        <w:r w:rsidR="00797C2F" w:rsidRPr="00F95445">
          <w:rPr>
            <w:rFonts w:ascii="Times New Roman" w:hAnsi="Times New Roman" w:cs="Times New Roman"/>
            <w:bCs/>
            <w:sz w:val="20"/>
            <w:szCs w:val="20"/>
            <w:lang w:val="en-US"/>
          </w:rPr>
          <w:t>.</w:t>
        </w:r>
        <w:r w:rsidR="002956D6" w:rsidRPr="00F95445">
          <w:rPr>
            <w:rFonts w:ascii="Times New Roman" w:hAnsi="Times New Roman" w:cs="Times New Roman"/>
            <w:bCs/>
            <w:sz w:val="20"/>
            <w:szCs w:val="20"/>
            <w:lang w:val="en-US"/>
          </w:rPr>
          <w:t xml:space="preserve"> </w:t>
        </w:r>
        <w:r w:rsidR="002A1900" w:rsidRPr="00F95445">
          <w:rPr>
            <w:rFonts w:ascii="Times New Roman" w:hAnsi="Times New Roman" w:cs="Times New Roman"/>
            <w:bCs/>
            <w:sz w:val="20"/>
            <w:szCs w:val="20"/>
            <w:lang w:val="en-US"/>
          </w:rPr>
          <w:t>These items</w:t>
        </w:r>
        <w:r w:rsidR="002956D6" w:rsidRPr="00311997">
          <w:rPr>
            <w:rFonts w:ascii="Times New Roman" w:hAnsi="Times New Roman" w:cs="Times New Roman"/>
            <w:bCs/>
            <w:sz w:val="20"/>
            <w:szCs w:val="20"/>
            <w:lang w:val="en-US"/>
            <w:rPrChange w:id="20" w:author="Author">
              <w:rPr/>
            </w:rPrChange>
          </w:rPr>
          <w:t xml:space="preserve"> should not include guarantees stemming from insurance contracts, which are recognised in technical provisions.</w:t>
        </w:r>
      </w:ins>
    </w:p>
    <w:p w:rsidR="00887C29" w:rsidRPr="00F95445" w:rsidRDefault="002D6E31" w:rsidP="002D6E31">
      <w:pPr>
        <w:spacing w:after="0"/>
        <w:jc w:val="both"/>
        <w:rPr>
          <w:ins w:id="21" w:author="Author"/>
          <w:rFonts w:ascii="Times New Roman" w:hAnsi="Times New Roman" w:cs="Times New Roman"/>
          <w:bCs/>
          <w:sz w:val="20"/>
          <w:szCs w:val="20"/>
          <w:lang w:val="en-US"/>
        </w:rPr>
      </w:pPr>
      <w:ins w:id="22" w:author="Author">
        <w:r w:rsidRPr="00311997">
          <w:rPr>
            <w:rFonts w:ascii="Times New Roman" w:hAnsi="Times New Roman" w:cs="Times New Roman"/>
            <w:bCs/>
            <w:sz w:val="20"/>
            <w:szCs w:val="20"/>
            <w:lang w:val="en-US"/>
            <w:rPrChange w:id="23" w:author="Author">
              <w:rPr>
                <w:sz w:val="20"/>
                <w:lang w:val="en-US"/>
              </w:rPr>
            </w:rPrChange>
          </w:rPr>
          <w:t>A contingent liability is defined as</w:t>
        </w:r>
        <w:r w:rsidR="00FD1AE2" w:rsidRPr="00311997">
          <w:rPr>
            <w:rFonts w:ascii="Times New Roman" w:hAnsi="Times New Roman" w:cs="Times New Roman"/>
            <w:bCs/>
            <w:sz w:val="20"/>
            <w:szCs w:val="20"/>
            <w:lang w:val="en-US"/>
            <w:rPrChange w:id="24" w:author="Author">
              <w:rPr>
                <w:rFonts w:ascii="Times New Roman" w:hAnsi="Times New Roman" w:cs="Times New Roman"/>
                <w:bCs/>
                <w:sz w:val="20"/>
                <w:szCs w:val="20"/>
                <w:highlight w:val="yellow"/>
                <w:lang w:val="en-US"/>
              </w:rPr>
            </w:rPrChange>
          </w:rPr>
          <w:t>:</w:t>
        </w:r>
      </w:ins>
    </w:p>
    <w:p w:rsidR="002D6E31" w:rsidRPr="00311997" w:rsidDel="00887C29" w:rsidRDefault="002D6E31" w:rsidP="00311997">
      <w:pPr>
        <w:pStyle w:val="ListParagraph"/>
        <w:numPr>
          <w:ilvl w:val="1"/>
          <w:numId w:val="2"/>
        </w:numPr>
        <w:ind w:left="709"/>
        <w:rPr>
          <w:ins w:id="25" w:author="Author"/>
          <w:del w:id="26" w:author="Author"/>
          <w:rFonts w:ascii="Times New Roman" w:hAnsi="Times New Roman" w:cs="Times New Roman"/>
          <w:bCs/>
          <w:sz w:val="20"/>
          <w:szCs w:val="20"/>
          <w:lang w:val="en-US"/>
          <w:rPrChange w:id="27" w:author="Author">
            <w:rPr>
              <w:ins w:id="28" w:author="Author"/>
              <w:del w:id="29" w:author="Author"/>
              <w:sz w:val="20"/>
              <w:lang w:val="en-US"/>
            </w:rPr>
          </w:rPrChange>
        </w:rPr>
        <w:pPrChange w:id="30" w:author="Author">
          <w:pPr>
            <w:spacing w:after="0"/>
            <w:jc w:val="both"/>
          </w:pPr>
        </w:pPrChange>
      </w:pPr>
      <w:ins w:id="31" w:author="Author">
        <w:del w:id="32" w:author="Author">
          <w:r w:rsidRPr="00311997" w:rsidDel="00887C29">
            <w:rPr>
              <w:rFonts w:ascii="Times New Roman" w:hAnsi="Times New Roman" w:cs="Times New Roman"/>
              <w:bCs/>
              <w:sz w:val="20"/>
              <w:szCs w:val="20"/>
              <w:lang w:val="en-US"/>
              <w:rPrChange w:id="33" w:author="Author">
                <w:rPr>
                  <w:sz w:val="20"/>
                  <w:lang w:val="en-US"/>
                </w:rPr>
              </w:rPrChange>
            </w:rPr>
            <w:delText xml:space="preserve">(a) </w:delText>
          </w:r>
        </w:del>
        <w:r w:rsidRPr="00311997">
          <w:rPr>
            <w:rFonts w:ascii="Times New Roman" w:hAnsi="Times New Roman" w:cs="Times New Roman"/>
            <w:bCs/>
            <w:sz w:val="20"/>
            <w:szCs w:val="20"/>
            <w:lang w:val="en-US"/>
            <w:rPrChange w:id="34" w:author="Author">
              <w:rPr>
                <w:sz w:val="20"/>
                <w:lang w:val="en-US"/>
              </w:rPr>
            </w:rPrChange>
          </w:rPr>
          <w:t xml:space="preserve">a possible obligation that arises from past events and whose existence will be confirmed only by the occurrence or non-occurrence </w:t>
        </w:r>
        <w:del w:id="35" w:author="Author">
          <w:r w:rsidRPr="00311997" w:rsidDel="00887C29">
            <w:rPr>
              <w:rFonts w:ascii="Times New Roman" w:hAnsi="Times New Roman" w:cs="Times New Roman"/>
              <w:bCs/>
              <w:sz w:val="20"/>
              <w:szCs w:val="20"/>
              <w:lang w:val="en-US"/>
              <w:rPrChange w:id="36" w:author="Author">
                <w:rPr>
                  <w:sz w:val="20"/>
                  <w:lang w:val="en-US"/>
                </w:rPr>
              </w:rPrChange>
            </w:rPr>
            <w:delText> </w:delText>
          </w:r>
        </w:del>
        <w:r w:rsidRPr="00311997">
          <w:rPr>
            <w:rFonts w:ascii="Times New Roman" w:hAnsi="Times New Roman" w:cs="Times New Roman"/>
            <w:bCs/>
            <w:sz w:val="20"/>
            <w:szCs w:val="20"/>
            <w:lang w:val="en-US"/>
            <w:rPrChange w:id="37" w:author="Author">
              <w:rPr>
                <w:sz w:val="20"/>
                <w:lang w:val="en-US"/>
              </w:rPr>
            </w:rPrChange>
          </w:rPr>
          <w:t>of one or more uncertain future events not wholly within the control of the entity;</w:t>
        </w:r>
        <w:r w:rsidR="00887C29" w:rsidRPr="00311997">
          <w:rPr>
            <w:rFonts w:ascii="Times New Roman" w:hAnsi="Times New Roman" w:cs="Times New Roman"/>
            <w:bCs/>
            <w:sz w:val="20"/>
            <w:szCs w:val="20"/>
            <w:lang w:val="en-US"/>
            <w:rPrChange w:id="38" w:author="Author">
              <w:rPr>
                <w:lang w:val="en-US"/>
              </w:rPr>
            </w:rPrChange>
          </w:rPr>
          <w:t xml:space="preserve"> </w:t>
        </w:r>
      </w:ins>
    </w:p>
    <w:p w:rsidR="002D6E31" w:rsidRPr="00311997" w:rsidRDefault="002D6E31" w:rsidP="00311997">
      <w:pPr>
        <w:pStyle w:val="ListParagraph"/>
        <w:numPr>
          <w:ilvl w:val="1"/>
          <w:numId w:val="2"/>
        </w:numPr>
        <w:ind w:left="709"/>
        <w:rPr>
          <w:ins w:id="39" w:author="Author"/>
          <w:rFonts w:ascii="Times New Roman" w:hAnsi="Times New Roman" w:cs="Times New Roman"/>
          <w:sz w:val="20"/>
          <w:szCs w:val="20"/>
          <w:lang w:val="en-US"/>
          <w:rPrChange w:id="40" w:author="Author">
            <w:rPr>
              <w:ins w:id="41" w:author="Author"/>
              <w:sz w:val="20"/>
              <w:lang w:val="en-US"/>
            </w:rPr>
          </w:rPrChange>
        </w:rPr>
        <w:pPrChange w:id="42" w:author="Author">
          <w:pPr>
            <w:spacing w:after="0"/>
            <w:jc w:val="both"/>
          </w:pPr>
        </w:pPrChange>
      </w:pPr>
      <w:ins w:id="43" w:author="Author">
        <w:r w:rsidRPr="00311997">
          <w:rPr>
            <w:rFonts w:ascii="Times New Roman" w:hAnsi="Times New Roman" w:cs="Times New Roman"/>
            <w:sz w:val="20"/>
            <w:szCs w:val="20"/>
            <w:lang w:val="en-US"/>
            <w:rPrChange w:id="44" w:author="Author">
              <w:rPr>
                <w:sz w:val="20"/>
                <w:lang w:val="en-US"/>
              </w:rPr>
            </w:rPrChange>
          </w:rPr>
          <w:t>or</w:t>
        </w:r>
      </w:ins>
    </w:p>
    <w:p w:rsidR="002D6E31" w:rsidRPr="00311997" w:rsidRDefault="002D6E31" w:rsidP="00311997">
      <w:pPr>
        <w:pStyle w:val="ListParagraph"/>
        <w:numPr>
          <w:ilvl w:val="0"/>
          <w:numId w:val="2"/>
        </w:numPr>
        <w:spacing w:after="0"/>
        <w:jc w:val="both"/>
        <w:rPr>
          <w:ins w:id="45" w:author="Author"/>
          <w:rFonts w:ascii="Times New Roman" w:hAnsi="Times New Roman" w:cs="Times New Roman"/>
          <w:bCs/>
          <w:sz w:val="20"/>
          <w:szCs w:val="20"/>
          <w:lang w:val="en-US"/>
          <w:rPrChange w:id="46" w:author="Author">
            <w:rPr>
              <w:ins w:id="47" w:author="Author"/>
              <w:sz w:val="20"/>
              <w:lang w:val="en-US"/>
            </w:rPr>
          </w:rPrChange>
        </w:rPr>
        <w:pPrChange w:id="48" w:author="Author">
          <w:pPr>
            <w:spacing w:after="0"/>
            <w:jc w:val="both"/>
          </w:pPr>
        </w:pPrChange>
      </w:pPr>
      <w:ins w:id="49" w:author="Author">
        <w:del w:id="50" w:author="Author">
          <w:r w:rsidRPr="00311997" w:rsidDel="00887C29">
            <w:rPr>
              <w:rFonts w:ascii="Times New Roman" w:hAnsi="Times New Roman" w:cs="Times New Roman"/>
              <w:bCs/>
              <w:sz w:val="20"/>
              <w:szCs w:val="20"/>
              <w:lang w:val="en-US"/>
              <w:rPrChange w:id="51" w:author="Author">
                <w:rPr>
                  <w:sz w:val="20"/>
                  <w:lang w:val="en-US"/>
                </w:rPr>
              </w:rPrChange>
            </w:rPr>
            <w:delText xml:space="preserve">(b) </w:delText>
          </w:r>
        </w:del>
        <w:r w:rsidRPr="00311997">
          <w:rPr>
            <w:rFonts w:ascii="Times New Roman" w:hAnsi="Times New Roman" w:cs="Times New Roman"/>
            <w:bCs/>
            <w:sz w:val="20"/>
            <w:szCs w:val="20"/>
            <w:lang w:val="en-US"/>
            <w:rPrChange w:id="52" w:author="Author">
              <w:rPr>
                <w:sz w:val="20"/>
                <w:lang w:val="en-US"/>
              </w:rPr>
            </w:rPrChange>
          </w:rPr>
          <w:t>a present obligation that arises from past events even if:</w:t>
        </w:r>
      </w:ins>
    </w:p>
    <w:p w:rsidR="002D6E31" w:rsidRPr="00311997" w:rsidRDefault="002D6E31" w:rsidP="00311997">
      <w:pPr>
        <w:pStyle w:val="ListParagraph"/>
        <w:numPr>
          <w:ilvl w:val="0"/>
          <w:numId w:val="3"/>
        </w:numPr>
        <w:spacing w:after="0"/>
        <w:ind w:left="1418"/>
        <w:jc w:val="both"/>
        <w:rPr>
          <w:ins w:id="53" w:author="Author"/>
          <w:rFonts w:ascii="Times New Roman" w:hAnsi="Times New Roman" w:cs="Times New Roman"/>
          <w:bCs/>
          <w:sz w:val="20"/>
          <w:szCs w:val="20"/>
          <w:lang w:val="en-US"/>
          <w:rPrChange w:id="54" w:author="Author">
            <w:rPr>
              <w:ins w:id="55" w:author="Author"/>
              <w:sz w:val="20"/>
              <w:lang w:val="en-US"/>
            </w:rPr>
          </w:rPrChange>
        </w:rPr>
        <w:pPrChange w:id="56" w:author="Author">
          <w:pPr>
            <w:spacing w:after="0"/>
            <w:jc w:val="both"/>
          </w:pPr>
        </w:pPrChange>
      </w:pPr>
      <w:ins w:id="57" w:author="Author">
        <w:del w:id="58" w:author="Author">
          <w:r w:rsidRPr="00311997" w:rsidDel="00887C29">
            <w:rPr>
              <w:rFonts w:ascii="Times New Roman" w:hAnsi="Times New Roman" w:cs="Times New Roman"/>
              <w:bCs/>
              <w:sz w:val="20"/>
              <w:szCs w:val="20"/>
              <w:lang w:val="en-US"/>
              <w:rPrChange w:id="59" w:author="Author">
                <w:rPr>
                  <w:sz w:val="20"/>
                  <w:lang w:val="en-US"/>
                </w:rPr>
              </w:rPrChange>
            </w:rPr>
            <w:delText xml:space="preserve">(i) </w:delText>
          </w:r>
        </w:del>
        <w:r w:rsidRPr="00311997">
          <w:rPr>
            <w:rFonts w:ascii="Times New Roman" w:hAnsi="Times New Roman" w:cs="Times New Roman"/>
            <w:bCs/>
            <w:sz w:val="20"/>
            <w:szCs w:val="20"/>
            <w:lang w:val="en-US"/>
            <w:rPrChange w:id="60" w:author="Author">
              <w:rPr>
                <w:sz w:val="20"/>
                <w:lang w:val="en-US"/>
              </w:rPr>
            </w:rPrChange>
          </w:rPr>
          <w:t>it is not probable that an outflow of resources embodying economic benefits will be required to settle the obligation; or</w:t>
        </w:r>
      </w:ins>
    </w:p>
    <w:p w:rsidR="002D6E31" w:rsidRPr="00311997" w:rsidRDefault="002D6E31" w:rsidP="00311997">
      <w:pPr>
        <w:pStyle w:val="ListParagraph"/>
        <w:numPr>
          <w:ilvl w:val="0"/>
          <w:numId w:val="3"/>
        </w:numPr>
        <w:spacing w:after="0"/>
        <w:ind w:left="1418"/>
        <w:jc w:val="both"/>
        <w:rPr>
          <w:ins w:id="61" w:author="Author"/>
          <w:rFonts w:ascii="Times New Roman" w:hAnsi="Times New Roman" w:cs="Times New Roman"/>
          <w:bCs/>
          <w:sz w:val="20"/>
          <w:szCs w:val="20"/>
          <w:lang w:val="en-US"/>
          <w:rPrChange w:id="62" w:author="Author">
            <w:rPr>
              <w:ins w:id="63" w:author="Author"/>
              <w:sz w:val="20"/>
              <w:lang w:val="en-US"/>
            </w:rPr>
          </w:rPrChange>
        </w:rPr>
        <w:pPrChange w:id="64" w:author="Author">
          <w:pPr>
            <w:spacing w:after="0"/>
            <w:jc w:val="both"/>
          </w:pPr>
        </w:pPrChange>
      </w:pPr>
      <w:ins w:id="65" w:author="Author">
        <w:del w:id="66" w:author="Author">
          <w:r w:rsidRPr="00311997" w:rsidDel="00887C29">
            <w:rPr>
              <w:rFonts w:ascii="Times New Roman" w:hAnsi="Times New Roman" w:cs="Times New Roman"/>
              <w:bCs/>
              <w:sz w:val="20"/>
              <w:szCs w:val="20"/>
              <w:lang w:val="en-US"/>
              <w:rPrChange w:id="67" w:author="Author">
                <w:rPr>
                  <w:sz w:val="20"/>
                  <w:lang w:val="en-US"/>
                </w:rPr>
              </w:rPrChange>
            </w:rPr>
            <w:delText xml:space="preserve">(ii) </w:delText>
          </w:r>
        </w:del>
        <w:r w:rsidRPr="00311997">
          <w:rPr>
            <w:rFonts w:ascii="Times New Roman" w:hAnsi="Times New Roman" w:cs="Times New Roman"/>
            <w:bCs/>
            <w:sz w:val="20"/>
            <w:szCs w:val="20"/>
            <w:lang w:val="en-US"/>
            <w:rPrChange w:id="68" w:author="Author">
              <w:rPr>
                <w:sz w:val="20"/>
                <w:lang w:val="en-US"/>
              </w:rPr>
            </w:rPrChange>
          </w:rPr>
          <w:t>the amount of the obligation cannot be measured with sufficient reliability.</w:t>
        </w:r>
      </w:ins>
    </w:p>
    <w:p w:rsidR="00A43746" w:rsidDel="00887C29" w:rsidRDefault="00A43746" w:rsidP="008C11FC">
      <w:pPr>
        <w:jc w:val="both"/>
        <w:rPr>
          <w:del w:id="69" w:author="Author"/>
          <w:rFonts w:ascii="Times New Roman" w:hAnsi="Times New Roman" w:cs="Times New Roman"/>
          <w:bCs/>
          <w:sz w:val="20"/>
          <w:szCs w:val="20"/>
        </w:rPr>
      </w:pPr>
      <w:ins w:id="70" w:author="Author">
        <w:del w:id="71" w:author="Author">
          <w:r w:rsidDel="002D6E31">
            <w:rPr>
              <w:rFonts w:ascii="Times New Roman" w:hAnsi="Times New Roman" w:cs="Times New Roman"/>
              <w:bCs/>
              <w:sz w:val="20"/>
              <w:szCs w:val="20"/>
              <w:lang w:val="en-US"/>
            </w:rPr>
            <w:delText xml:space="preserve">Contingent liability </w:delText>
          </w:r>
          <w:r w:rsidRPr="00A43746" w:rsidDel="002D6E31">
            <w:rPr>
              <w:rFonts w:ascii="Times New Roman" w:hAnsi="Times New Roman" w:cs="Times New Roman"/>
              <w:bCs/>
              <w:sz w:val="20"/>
              <w:szCs w:val="20"/>
              <w:lang w:val="en-US"/>
            </w:rPr>
            <w:delText>is</w:delText>
          </w:r>
        </w:del>
      </w:ins>
      <w:del w:id="72" w:author="Author">
        <w:r w:rsidDel="002D6E31">
          <w:rPr>
            <w:rFonts w:ascii="Times New Roman" w:hAnsi="Times New Roman" w:cs="Times New Roman"/>
            <w:bCs/>
            <w:sz w:val="20"/>
            <w:szCs w:val="20"/>
            <w:lang w:val="en-US"/>
          </w:rPr>
          <w:delText xml:space="preserve"> </w:delText>
        </w:r>
      </w:del>
      <w:ins w:id="73" w:author="Author">
        <w:del w:id="74" w:author="Author">
          <w:r w:rsidRPr="00A43746" w:rsidDel="002D6E31">
            <w:rPr>
              <w:rFonts w:ascii="Times New Roman" w:hAnsi="Times New Roman" w:cs="Times New Roman"/>
              <w:bCs/>
              <w:sz w:val="20"/>
              <w:szCs w:val="20"/>
              <w:lang w:val="en-US"/>
            </w:rPr>
            <w:delText>a possible obligation that arises from past events and whose existence</w:delText>
          </w:r>
          <w:r w:rsidDel="002D6E31">
            <w:rPr>
              <w:rFonts w:ascii="Times New Roman" w:hAnsi="Times New Roman" w:cs="Times New Roman"/>
              <w:bCs/>
              <w:sz w:val="20"/>
              <w:szCs w:val="20"/>
              <w:lang w:val="en-US"/>
            </w:rPr>
            <w:delText xml:space="preserve"> will be confirmed only by the </w:delText>
          </w:r>
          <w:r w:rsidRPr="00A43746" w:rsidDel="002D6E31">
            <w:rPr>
              <w:rFonts w:ascii="Times New Roman" w:hAnsi="Times New Roman" w:cs="Times New Roman"/>
              <w:bCs/>
              <w:sz w:val="20"/>
              <w:szCs w:val="20"/>
              <w:lang w:val="en-US"/>
            </w:rPr>
            <w:delText>occurrence or non-occurrence of one or more uncertain future events not wh</w:delText>
          </w:r>
          <w:r w:rsidDel="002D6E31">
            <w:rPr>
              <w:rFonts w:ascii="Times New Roman" w:hAnsi="Times New Roman" w:cs="Times New Roman"/>
              <w:bCs/>
              <w:sz w:val="20"/>
              <w:szCs w:val="20"/>
              <w:lang w:val="en-US"/>
            </w:rPr>
            <w:delText xml:space="preserve">olly within the control of the </w:delText>
          </w:r>
          <w:r w:rsidR="00C35044" w:rsidDel="002D6E31">
            <w:rPr>
              <w:rFonts w:ascii="Times New Roman" w:hAnsi="Times New Roman" w:cs="Times New Roman"/>
              <w:bCs/>
              <w:sz w:val="20"/>
              <w:szCs w:val="20"/>
              <w:lang w:val="en-US"/>
            </w:rPr>
            <w:delText>entity</w:delText>
          </w:r>
          <w:r w:rsidRPr="00A43746" w:rsidDel="002D6E31">
            <w:rPr>
              <w:rFonts w:ascii="Times New Roman" w:hAnsi="Times New Roman" w:cs="Times New Roman"/>
              <w:bCs/>
              <w:sz w:val="20"/>
              <w:szCs w:val="20"/>
              <w:lang w:val="en-US"/>
            </w:rPr>
            <w:delText xml:space="preserve"> </w:delText>
          </w:r>
          <w:r w:rsidR="00E8468A" w:rsidRPr="00E8468A" w:rsidDel="002D6E31">
            <w:rPr>
              <w:rFonts w:ascii="Times New Roman" w:hAnsi="Times New Roman" w:cs="Times New Roman"/>
              <w:bCs/>
              <w:sz w:val="20"/>
              <w:szCs w:val="20"/>
              <w:lang w:val="en-US"/>
            </w:rPr>
            <w:delText>(e.g.</w:delText>
          </w:r>
          <w:r w:rsidRPr="00E8468A" w:rsidDel="002D6E31">
            <w:rPr>
              <w:rFonts w:ascii="Times New Roman" w:hAnsi="Times New Roman" w:cs="Times New Roman"/>
              <w:bCs/>
              <w:sz w:val="20"/>
              <w:szCs w:val="20"/>
              <w:lang w:val="en-US"/>
            </w:rPr>
            <w:delText xml:space="preserve"> </w:delText>
          </w:r>
          <w:r w:rsidR="00E8468A" w:rsidRPr="00E8468A" w:rsidDel="002D6E31">
            <w:rPr>
              <w:rFonts w:ascii="Times New Roman" w:hAnsi="Times New Roman" w:cs="Times New Roman"/>
              <w:bCs/>
              <w:sz w:val="20"/>
              <w:szCs w:val="20"/>
            </w:rPr>
            <w:delText>bill of exchange, guarantee</w:delText>
          </w:r>
          <w:r w:rsidR="00B65B5B" w:rsidRPr="00B65B5B" w:rsidDel="002D6E31">
            <w:rPr>
              <w:rFonts w:ascii="Times New Roman" w:hAnsi="Times New Roman" w:cs="Times New Roman"/>
              <w:sz w:val="20"/>
              <w:szCs w:val="20"/>
            </w:rPr>
            <w:delText xml:space="preserve"> </w:delText>
          </w:r>
          <w:r w:rsidR="00B65B5B" w:rsidRPr="00AB1C8D" w:rsidDel="002D6E31">
            <w:rPr>
              <w:rFonts w:ascii="Times New Roman" w:hAnsi="Times New Roman" w:cs="Times New Roman"/>
              <w:sz w:val="20"/>
              <w:szCs w:val="20"/>
            </w:rPr>
            <w:delText>provided</w:delText>
          </w:r>
          <w:r w:rsidR="00E8468A" w:rsidRPr="00E8468A" w:rsidDel="002D6E31">
            <w:rPr>
              <w:rFonts w:ascii="Times New Roman" w:hAnsi="Times New Roman" w:cs="Times New Roman"/>
              <w:bCs/>
              <w:sz w:val="20"/>
              <w:szCs w:val="20"/>
            </w:rPr>
            <w:delText>)</w:delText>
          </w:r>
          <w:r w:rsidR="00E8468A" w:rsidDel="002D6E31">
            <w:rPr>
              <w:rFonts w:ascii="Times New Roman" w:hAnsi="Times New Roman" w:cs="Times New Roman"/>
              <w:bCs/>
              <w:sz w:val="20"/>
              <w:szCs w:val="20"/>
            </w:rPr>
            <w:delText>.</w:delText>
          </w:r>
          <w:r w:rsidR="00E8468A" w:rsidRPr="00E8468A" w:rsidDel="002D6E31">
            <w:rPr>
              <w:rFonts w:ascii="Times New Roman" w:hAnsi="Times New Roman" w:cs="Times New Roman"/>
              <w:bCs/>
              <w:sz w:val="20"/>
              <w:szCs w:val="20"/>
            </w:rPr>
            <w:delText>   </w:delText>
          </w:r>
        </w:del>
      </w:ins>
    </w:p>
    <w:p w:rsidR="00A43746" w:rsidRPr="0032600E" w:rsidDel="00797C2F" w:rsidRDefault="0032600E" w:rsidP="00311997">
      <w:pPr>
        <w:spacing w:before="240" w:after="240"/>
        <w:jc w:val="both"/>
        <w:rPr>
          <w:ins w:id="75" w:author="Author"/>
          <w:del w:id="76" w:author="Author"/>
          <w:rFonts w:ascii="Times New Roman" w:hAnsi="Times New Roman" w:cs="Times New Roman"/>
          <w:sz w:val="20"/>
          <w:szCs w:val="20"/>
        </w:rPr>
        <w:pPrChange w:id="77" w:author="Author">
          <w:pPr>
            <w:jc w:val="both"/>
          </w:pPr>
        </w:pPrChange>
      </w:pPr>
      <w:ins w:id="78" w:author="Author">
        <w:r w:rsidRPr="0032600E">
          <w:rPr>
            <w:rFonts w:ascii="Times New Roman" w:hAnsi="Times New Roman" w:cs="Times New Roman"/>
            <w:sz w:val="20"/>
            <w:szCs w:val="20"/>
            <w:lang w:val="en-US"/>
          </w:rPr>
          <w:t>C</w:t>
        </w:r>
        <w:r w:rsidR="00155626" w:rsidRPr="0032600E">
          <w:rPr>
            <w:rFonts w:ascii="Times New Roman" w:hAnsi="Times New Roman" w:cs="Times New Roman"/>
            <w:sz w:val="20"/>
            <w:szCs w:val="20"/>
          </w:rPr>
          <w:t>ollateral is an asset with a monetary value or a commitment that secure the lender against the defaults of the borrower.</w:t>
        </w:r>
      </w:ins>
    </w:p>
    <w:p w:rsidR="0032600E" w:rsidRPr="0063392A" w:rsidRDefault="0032600E" w:rsidP="00311997">
      <w:pPr>
        <w:spacing w:before="240" w:after="240"/>
        <w:jc w:val="both"/>
        <w:rPr>
          <w:rFonts w:ascii="Times New Roman" w:hAnsi="Times New Roman" w:cs="Times New Roman"/>
          <w:bCs/>
          <w:sz w:val="20"/>
          <w:szCs w:val="20"/>
          <w:lang w:val="en-US"/>
        </w:rPr>
        <w:pPrChange w:id="79" w:author="Author">
          <w:pPr>
            <w:jc w:val="both"/>
          </w:pPr>
        </w:pPrChange>
      </w:pPr>
    </w:p>
    <w:p w:rsidR="00892105" w:rsidRPr="00B276B8" w:rsidRDefault="00F16B08" w:rsidP="00603C6B">
      <w:pPr>
        <w:jc w:val="both"/>
        <w:rPr>
          <w:rFonts w:ascii="Times New Roman" w:hAnsi="Times New Roman" w:cs="Times New Roman"/>
          <w:sz w:val="20"/>
          <w:szCs w:val="20"/>
          <w:lang w:val="en-US"/>
        </w:rPr>
      </w:pPr>
      <w:r w:rsidRPr="00AB1C8D">
        <w:rPr>
          <w:rFonts w:ascii="Times New Roman" w:hAnsi="Times New Roman" w:cs="Times New Roman"/>
          <w:sz w:val="20"/>
          <w:szCs w:val="20"/>
          <w:lang w:val="en-US"/>
        </w:rPr>
        <w:t xml:space="preserve">The guarantees listed in this template are not reported in </w:t>
      </w:r>
      <w:r w:rsidR="007C1946" w:rsidRPr="00AB1C8D">
        <w:rPr>
          <w:rFonts w:ascii="Times New Roman" w:hAnsi="Times New Roman" w:cs="Times New Roman"/>
          <w:sz w:val="20"/>
          <w:szCs w:val="20"/>
          <w:lang w:val="en-US"/>
        </w:rPr>
        <w:t>S.03.02</w:t>
      </w:r>
      <w:del w:id="80" w:author="Author">
        <w:r w:rsidR="007C1946" w:rsidRPr="00AB1C8D" w:rsidDel="00FD722E">
          <w:rPr>
            <w:rFonts w:ascii="Times New Roman" w:hAnsi="Times New Roman" w:cs="Times New Roman"/>
            <w:sz w:val="20"/>
            <w:szCs w:val="20"/>
            <w:lang w:val="en-US"/>
          </w:rPr>
          <w:delText>.b</w:delText>
        </w:r>
      </w:del>
      <w:r w:rsidR="007C1946" w:rsidRPr="00AB1C8D">
        <w:rPr>
          <w:rFonts w:ascii="Times New Roman" w:hAnsi="Times New Roman" w:cs="Times New Roman"/>
          <w:sz w:val="20"/>
          <w:szCs w:val="20"/>
          <w:lang w:val="en-US"/>
        </w:rPr>
        <w:t xml:space="preserve"> and </w:t>
      </w:r>
      <w:r w:rsidRPr="00AB1C8D">
        <w:rPr>
          <w:rFonts w:ascii="Times New Roman" w:hAnsi="Times New Roman" w:cs="Times New Roman"/>
          <w:sz w:val="20"/>
          <w:szCs w:val="20"/>
          <w:lang w:val="en-US"/>
        </w:rPr>
        <w:t>S.03.03</w:t>
      </w:r>
      <w:del w:id="81" w:author="Author">
        <w:r w:rsidRPr="00AB1C8D" w:rsidDel="00FD722E">
          <w:rPr>
            <w:rFonts w:ascii="Times New Roman" w:hAnsi="Times New Roman" w:cs="Times New Roman"/>
            <w:sz w:val="20"/>
            <w:szCs w:val="20"/>
            <w:lang w:val="en-US"/>
          </w:rPr>
          <w:delText>.b</w:delText>
        </w:r>
      </w:del>
      <w:r w:rsidR="00370927" w:rsidRPr="00AB1C8D">
        <w:rPr>
          <w:rFonts w:ascii="Times New Roman" w:hAnsi="Times New Roman" w:cs="Times New Roman"/>
          <w:sz w:val="20"/>
          <w:szCs w:val="20"/>
          <w:lang w:val="en-US"/>
        </w:rPr>
        <w:t>.</w:t>
      </w:r>
      <w:r w:rsidR="00AF2958" w:rsidRPr="00AB1C8D">
        <w:rPr>
          <w:rFonts w:ascii="Times New Roman" w:hAnsi="Times New Roman" w:cs="Times New Roman"/>
          <w:sz w:val="20"/>
          <w:szCs w:val="20"/>
        </w:rPr>
        <w:t xml:space="preserve"> </w:t>
      </w:r>
      <w:r w:rsidR="00AF2958" w:rsidRPr="00AB1C8D">
        <w:rPr>
          <w:rFonts w:ascii="Times New Roman" w:hAnsi="Times New Roman" w:cs="Times New Roman"/>
          <w:sz w:val="20"/>
          <w:szCs w:val="20"/>
          <w:lang w:val="en-US"/>
        </w:rPr>
        <w:t xml:space="preserve"> </w:t>
      </w:r>
      <w:r w:rsidR="00092AB1" w:rsidRPr="00B276B8">
        <w:rPr>
          <w:rFonts w:ascii="Times New Roman" w:hAnsi="Times New Roman" w:cs="Times New Roman"/>
          <w:sz w:val="20"/>
          <w:szCs w:val="20"/>
          <w:lang w:val="en-US"/>
        </w:rPr>
        <w:t>This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means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that</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only</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limited</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guarantees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are</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to</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be</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reported</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in</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this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template.</w:t>
      </w:r>
    </w:p>
    <w:tbl>
      <w:tblPr>
        <w:tblStyle w:val="TableGrid"/>
        <w:tblW w:w="0" w:type="auto"/>
        <w:tblLook w:val="04A0" w:firstRow="1" w:lastRow="0" w:firstColumn="1" w:lastColumn="0" w:noHBand="0" w:noVBand="1"/>
      </w:tblPr>
      <w:tblGrid>
        <w:gridCol w:w="1772"/>
        <w:gridCol w:w="3008"/>
        <w:gridCol w:w="4462"/>
      </w:tblGrid>
      <w:tr w:rsidR="007F207E" w:rsidRPr="00B276B8" w:rsidTr="008C11FC">
        <w:tc>
          <w:tcPr>
            <w:tcW w:w="0" w:type="auto"/>
            <w:noWrap/>
            <w:hideMark/>
          </w:tcPr>
          <w:p w:rsidR="0081601E" w:rsidRPr="00AB1C8D" w:rsidRDefault="0081601E" w:rsidP="0081601E">
            <w:pPr>
              <w:jc w:val="center"/>
              <w:rPr>
                <w:rFonts w:ascii="Times New Roman" w:hAnsi="Times New Roman" w:cs="Times New Roman"/>
                <w:sz w:val="20"/>
                <w:szCs w:val="20"/>
              </w:rPr>
            </w:pPr>
          </w:p>
        </w:tc>
        <w:tc>
          <w:tcPr>
            <w:tcW w:w="0" w:type="auto"/>
            <w:hideMark/>
          </w:tcPr>
          <w:p w:rsidR="0081601E" w:rsidRPr="00AB1C8D" w:rsidRDefault="0081601E" w:rsidP="0081601E">
            <w:pPr>
              <w:jc w:val="center"/>
              <w:rPr>
                <w:rFonts w:ascii="Times New Roman" w:hAnsi="Times New Roman" w:cs="Times New Roman"/>
                <w:b/>
                <w:bCs/>
                <w:sz w:val="20"/>
                <w:szCs w:val="20"/>
              </w:rPr>
            </w:pPr>
            <w:r w:rsidRPr="00AB1C8D">
              <w:rPr>
                <w:rFonts w:ascii="Times New Roman" w:hAnsi="Times New Roman" w:cs="Times New Roman"/>
                <w:b/>
                <w:bCs/>
                <w:sz w:val="20"/>
                <w:szCs w:val="20"/>
              </w:rPr>
              <w:t>ITEM</w:t>
            </w:r>
          </w:p>
        </w:tc>
        <w:tc>
          <w:tcPr>
            <w:tcW w:w="0" w:type="auto"/>
            <w:hideMark/>
          </w:tcPr>
          <w:p w:rsidR="0081601E" w:rsidRPr="00AB1C8D" w:rsidRDefault="0081601E" w:rsidP="0081601E">
            <w:pPr>
              <w:jc w:val="center"/>
              <w:rPr>
                <w:rFonts w:ascii="Times New Roman" w:hAnsi="Times New Roman" w:cs="Times New Roman"/>
                <w:b/>
                <w:bCs/>
                <w:sz w:val="20"/>
                <w:szCs w:val="20"/>
              </w:rPr>
            </w:pPr>
            <w:r w:rsidRPr="00AB1C8D">
              <w:rPr>
                <w:rFonts w:ascii="Times New Roman" w:hAnsi="Times New Roman" w:cs="Times New Roman"/>
                <w:b/>
                <w:bCs/>
                <w:sz w:val="20"/>
                <w:szCs w:val="20"/>
              </w:rPr>
              <w:t>INSTRUCTIONS</w:t>
            </w:r>
          </w:p>
        </w:tc>
      </w:tr>
      <w:tr w:rsidR="007F207E" w:rsidRPr="00B276B8" w:rsidTr="008C11FC">
        <w:trPr>
          <w:trHeight w:val="1102"/>
        </w:trPr>
        <w:tc>
          <w:tcPr>
            <w:tcW w:w="0" w:type="auto"/>
            <w:hideMark/>
          </w:tcPr>
          <w:p w:rsidR="00EC06FF" w:rsidRPr="00B276B8" w:rsidRDefault="00603C6B" w:rsidP="00CF45E5">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010</w:t>
            </w:r>
          </w:p>
          <w:p w:rsidR="0081601E" w:rsidRPr="00AB1C8D" w:rsidRDefault="00EC06FF" w:rsidP="00CF45E5">
            <w:pPr>
              <w:rPr>
                <w:rFonts w:ascii="Times New Roman" w:hAnsi="Times New Roman" w:cs="Times New Roman"/>
                <w:sz w:val="20"/>
                <w:szCs w:val="20"/>
              </w:rPr>
            </w:pPr>
            <w:r w:rsidRPr="00B276B8">
              <w:rPr>
                <w:rFonts w:ascii="Times New Roman" w:hAnsi="Times New Roman" w:cs="Times New Roman"/>
                <w:sz w:val="20"/>
                <w:szCs w:val="20"/>
              </w:rPr>
              <w:t>(A2)</w:t>
            </w:r>
          </w:p>
        </w:tc>
        <w:tc>
          <w:tcPr>
            <w:tcW w:w="0" w:type="auto"/>
            <w:hideMark/>
          </w:tcPr>
          <w:p w:rsidR="0081601E" w:rsidRPr="00AB1C8D" w:rsidRDefault="00603C6B">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00F70BB3" w:rsidRPr="00AB1C8D">
              <w:rPr>
                <w:rFonts w:ascii="Times New Roman" w:hAnsi="Times New Roman" w:cs="Times New Roman"/>
                <w:sz w:val="20"/>
                <w:szCs w:val="20"/>
              </w:rPr>
              <w:t>uarantees provided by the undertaking, including letters of credit</w:t>
            </w:r>
          </w:p>
        </w:tc>
        <w:tc>
          <w:tcPr>
            <w:tcW w:w="0" w:type="auto"/>
            <w:hideMark/>
          </w:tcPr>
          <w:p w:rsidR="0081601E" w:rsidRDefault="0017106D" w:rsidP="00797C2F">
            <w:pPr>
              <w:rPr>
                <w:ins w:id="82" w:author="Author"/>
                <w:rFonts w:ascii="Times New Roman" w:hAnsi="Times New Roman" w:cs="Times New Roman"/>
                <w:sz w:val="20"/>
                <w:szCs w:val="20"/>
              </w:rPr>
            </w:pPr>
            <w:r w:rsidRPr="00AB1C8D">
              <w:rPr>
                <w:rFonts w:ascii="Times New Roman" w:hAnsi="Times New Roman" w:cs="Times New Roman"/>
                <w:sz w:val="20"/>
                <w:szCs w:val="20"/>
              </w:rPr>
              <w:t xml:space="preserve">Sum of all possible cash </w:t>
            </w:r>
            <w:ins w:id="83" w:author="Author">
              <w:r w:rsidR="002C0586">
                <w:rPr>
                  <w:rFonts w:ascii="Times New Roman" w:hAnsi="Times New Roman" w:cs="Times New Roman"/>
                  <w:sz w:val="20"/>
                  <w:szCs w:val="20"/>
                </w:rPr>
                <w:t>out-</w:t>
              </w:r>
              <w:del w:id="84" w:author="Author">
                <w:r w:rsidR="002C0586" w:rsidDel="00797C2F">
                  <w:rPr>
                    <w:rFonts w:ascii="Times New Roman" w:hAnsi="Times New Roman" w:cs="Times New Roman"/>
                    <w:sz w:val="20"/>
                    <w:szCs w:val="20"/>
                  </w:rPr>
                  <w:delText xml:space="preserve"> </w:delText>
                </w:r>
              </w:del>
            </w:ins>
            <w:r w:rsidRPr="00AB1C8D">
              <w:rPr>
                <w:rFonts w:ascii="Times New Roman" w:hAnsi="Times New Roman" w:cs="Times New Roman"/>
                <w:sz w:val="20"/>
                <w:szCs w:val="20"/>
              </w:rPr>
              <w:t>flows</w:t>
            </w:r>
            <w:r w:rsidR="00023A9F" w:rsidRPr="00B276B8">
              <w:rPr>
                <w:rFonts w:ascii="Times New Roman" w:hAnsi="Times New Roman" w:cs="Times New Roman"/>
                <w:sz w:val="20"/>
                <w:szCs w:val="20"/>
              </w:rPr>
              <w:t xml:space="preserve"> </w:t>
            </w:r>
            <w:del w:id="85" w:author="Author">
              <w:r w:rsidR="00023A9F" w:rsidRPr="00B276B8" w:rsidDel="00A85C62">
                <w:rPr>
                  <w:rFonts w:ascii="Times New Roman" w:hAnsi="Times New Roman" w:cs="Times New Roman"/>
                  <w:sz w:val="20"/>
                  <w:szCs w:val="20"/>
                </w:rPr>
                <w:delText xml:space="preserve">of </w:delText>
              </w:r>
            </w:del>
            <w:ins w:id="86" w:author="Author">
              <w:r w:rsidR="00A85C62">
                <w:rPr>
                  <w:rFonts w:ascii="Times New Roman" w:hAnsi="Times New Roman" w:cs="Times New Roman"/>
                  <w:sz w:val="20"/>
                  <w:szCs w:val="20"/>
                </w:rPr>
                <w:t>related to</w:t>
              </w:r>
              <w:r w:rsidR="00A85C62" w:rsidRPr="00B276B8">
                <w:rPr>
                  <w:rFonts w:ascii="Times New Roman" w:hAnsi="Times New Roman" w:cs="Times New Roman"/>
                  <w:sz w:val="20"/>
                  <w:szCs w:val="20"/>
                </w:rPr>
                <w:t xml:space="preserve"> </w:t>
              </w:r>
            </w:ins>
            <w:del w:id="87" w:author="Author">
              <w:r w:rsidR="00023A9F" w:rsidRPr="00B276B8" w:rsidDel="000F3889">
                <w:rPr>
                  <w:rFonts w:ascii="Times New Roman" w:hAnsi="Times New Roman" w:cs="Times New Roman"/>
                  <w:sz w:val="20"/>
                  <w:szCs w:val="20"/>
                </w:rPr>
                <w:delText>letters of credit/</w:delText>
              </w:r>
            </w:del>
            <w:r w:rsidR="00023A9F" w:rsidRPr="00B276B8">
              <w:rPr>
                <w:rFonts w:ascii="Times New Roman" w:hAnsi="Times New Roman" w:cs="Times New Roman"/>
                <w:sz w:val="20"/>
                <w:szCs w:val="20"/>
              </w:rPr>
              <w:t>guarantees</w:t>
            </w:r>
            <w:r w:rsidRPr="00AB1C8D">
              <w:rPr>
                <w:rFonts w:ascii="Times New Roman" w:hAnsi="Times New Roman" w:cs="Times New Roman"/>
                <w:sz w:val="20"/>
                <w:szCs w:val="20"/>
              </w:rPr>
              <w:t xml:space="preserve"> if events triggering guarantees were all to happen in relation to g</w:t>
            </w:r>
            <w:r w:rsidR="0081601E" w:rsidRPr="00AB1C8D">
              <w:rPr>
                <w:rFonts w:ascii="Times New Roman" w:hAnsi="Times New Roman" w:cs="Times New Roman"/>
                <w:sz w:val="20"/>
                <w:szCs w:val="20"/>
              </w:rPr>
              <w:t xml:space="preserve">uarantees </w:t>
            </w:r>
            <w:r w:rsidR="00A24456" w:rsidRPr="00AB1C8D">
              <w:rPr>
                <w:rFonts w:ascii="Times New Roman" w:hAnsi="Times New Roman" w:cs="Times New Roman"/>
                <w:sz w:val="20"/>
                <w:szCs w:val="20"/>
              </w:rPr>
              <w:t xml:space="preserve">provided </w:t>
            </w:r>
            <w:r w:rsidR="0081601E" w:rsidRPr="00AB1C8D">
              <w:rPr>
                <w:rFonts w:ascii="Times New Roman" w:hAnsi="Times New Roman" w:cs="Times New Roman"/>
                <w:sz w:val="20"/>
                <w:szCs w:val="20"/>
              </w:rPr>
              <w:t xml:space="preserve">by the undertaking </w:t>
            </w:r>
            <w:r w:rsidR="00A24456" w:rsidRPr="00AB1C8D">
              <w:rPr>
                <w:rFonts w:ascii="Times New Roman" w:hAnsi="Times New Roman" w:cs="Times New Roman"/>
                <w:sz w:val="20"/>
                <w:szCs w:val="20"/>
              </w:rPr>
              <w:t xml:space="preserve">to </w:t>
            </w:r>
            <w:r w:rsidR="0081601E" w:rsidRPr="00AB1C8D">
              <w:rPr>
                <w:rFonts w:ascii="Times New Roman" w:hAnsi="Times New Roman" w:cs="Times New Roman"/>
                <w:sz w:val="20"/>
                <w:szCs w:val="20"/>
              </w:rPr>
              <w:t>another party</w:t>
            </w:r>
            <w:ins w:id="88" w:author="Author">
              <w:r w:rsidR="00797C2F">
                <w:rPr>
                  <w:rFonts w:ascii="Times New Roman" w:hAnsi="Times New Roman" w:cs="Times New Roman"/>
                  <w:sz w:val="20"/>
                  <w:szCs w:val="20"/>
                </w:rPr>
                <w:t>. It</w:t>
              </w:r>
            </w:ins>
            <w:r w:rsidR="0081601E" w:rsidRPr="00AB1C8D">
              <w:rPr>
                <w:rFonts w:ascii="Times New Roman" w:hAnsi="Times New Roman" w:cs="Times New Roman"/>
                <w:sz w:val="20"/>
                <w:szCs w:val="20"/>
              </w:rPr>
              <w:t xml:space="preserve"> </w:t>
            </w:r>
            <w:del w:id="89" w:author="Author">
              <w:r w:rsidR="0081601E" w:rsidRPr="00AB1C8D" w:rsidDel="00797C2F">
                <w:rPr>
                  <w:rFonts w:ascii="Times New Roman" w:hAnsi="Times New Roman" w:cs="Times New Roman"/>
                  <w:sz w:val="20"/>
                  <w:szCs w:val="20"/>
                </w:rPr>
                <w:delText>(</w:delText>
              </w:r>
            </w:del>
            <w:r w:rsidR="0081601E" w:rsidRPr="00AB1C8D">
              <w:rPr>
                <w:rFonts w:ascii="Times New Roman" w:hAnsi="Times New Roman" w:cs="Times New Roman"/>
                <w:sz w:val="20"/>
                <w:szCs w:val="20"/>
              </w:rPr>
              <w:t xml:space="preserve">includes </w:t>
            </w:r>
            <w:ins w:id="90" w:author="Author">
              <w:r w:rsidR="00797C2F">
                <w:rPr>
                  <w:rFonts w:ascii="Times New Roman" w:hAnsi="Times New Roman" w:cs="Times New Roman"/>
                  <w:sz w:val="20"/>
                  <w:szCs w:val="20"/>
                </w:rPr>
                <w:t xml:space="preserve">cash-flows related to </w:t>
              </w:r>
            </w:ins>
            <w:r w:rsidR="0081601E" w:rsidRPr="00AB1C8D">
              <w:rPr>
                <w:rFonts w:ascii="Times New Roman" w:hAnsi="Times New Roman" w:cs="Times New Roman"/>
                <w:sz w:val="20"/>
                <w:szCs w:val="20"/>
              </w:rPr>
              <w:t>letter of credit</w:t>
            </w:r>
            <w:del w:id="91" w:author="Author">
              <w:r w:rsidR="0081601E" w:rsidRPr="00AB1C8D" w:rsidDel="00797C2F">
                <w:rPr>
                  <w:rFonts w:ascii="Times New Roman" w:hAnsi="Times New Roman" w:cs="Times New Roman"/>
                  <w:sz w:val="20"/>
                  <w:szCs w:val="20"/>
                </w:rPr>
                <w:delText>)</w:delText>
              </w:r>
            </w:del>
            <w:r w:rsidR="00DA6AC7" w:rsidRPr="00B276B8">
              <w:rPr>
                <w:rFonts w:ascii="Times New Roman" w:hAnsi="Times New Roman" w:cs="Times New Roman"/>
                <w:sz w:val="20"/>
                <w:szCs w:val="20"/>
              </w:rPr>
              <w:t>.</w:t>
            </w:r>
          </w:p>
          <w:p w:rsidR="00797C2F" w:rsidRPr="00AB1C8D" w:rsidRDefault="00797C2F" w:rsidP="00797C2F">
            <w:pPr>
              <w:rPr>
                <w:rFonts w:ascii="Times New Roman" w:hAnsi="Times New Roman" w:cs="Times New Roman"/>
                <w:sz w:val="20"/>
                <w:szCs w:val="20"/>
              </w:rPr>
            </w:pPr>
            <w:ins w:id="92" w:author="Author">
              <w:r>
                <w:rPr>
                  <w:rFonts w:ascii="Times New Roman" w:hAnsi="Times New Roman" w:cs="Times New Roman"/>
                  <w:sz w:val="20"/>
                  <w:szCs w:val="20"/>
                </w:rPr>
                <w:t>In case any guarantee is also identified as contingent liability under R0310, the maximum amount should also be included in this row.</w:t>
              </w:r>
            </w:ins>
          </w:p>
        </w:tc>
      </w:tr>
      <w:tr w:rsidR="007F207E" w:rsidRPr="00B276B8" w:rsidTr="008C11FC">
        <w:tc>
          <w:tcPr>
            <w:tcW w:w="0" w:type="auto"/>
            <w:hideMark/>
          </w:tcPr>
          <w:p w:rsidR="00EC06FF" w:rsidRPr="00B276B8" w:rsidRDefault="002B71B1">
            <w:pPr>
              <w:rPr>
                <w:rFonts w:ascii="Times New Roman" w:hAnsi="Times New Roman" w:cs="Times New Roman"/>
                <w:sz w:val="20"/>
                <w:szCs w:val="20"/>
              </w:rPr>
            </w:pPr>
            <w:r w:rsidRPr="00AB1C8D">
              <w:rPr>
                <w:rFonts w:ascii="Times New Roman" w:hAnsi="Times New Roman" w:cs="Times New Roman"/>
                <w:sz w:val="20"/>
                <w:szCs w:val="20"/>
              </w:rPr>
              <w:lastRenderedPageBreak/>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020</w:t>
            </w:r>
          </w:p>
          <w:p w:rsidR="00CF45E5" w:rsidRPr="00AB1C8D" w:rsidRDefault="00EC06FF">
            <w:pPr>
              <w:rPr>
                <w:rFonts w:ascii="Times New Roman" w:hAnsi="Times New Roman" w:cs="Times New Roman"/>
                <w:sz w:val="20"/>
                <w:szCs w:val="20"/>
              </w:rPr>
            </w:pPr>
            <w:r w:rsidRPr="00B276B8">
              <w:rPr>
                <w:rFonts w:ascii="Times New Roman" w:hAnsi="Times New Roman" w:cs="Times New Roman"/>
                <w:sz w:val="20"/>
                <w:szCs w:val="20"/>
              </w:rPr>
              <w:t>(A3A)</w:t>
            </w:r>
          </w:p>
        </w:tc>
        <w:tc>
          <w:tcPr>
            <w:tcW w:w="0" w:type="auto"/>
            <w:hideMark/>
          </w:tcPr>
          <w:p w:rsidR="00CF45E5" w:rsidRPr="00AB1C8D" w:rsidRDefault="002B71B1">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Pr="00AB1C8D">
              <w:rPr>
                <w:rFonts w:ascii="Times New Roman" w:hAnsi="Times New Roman" w:cs="Times New Roman"/>
                <w:sz w:val="20"/>
                <w:szCs w:val="20"/>
              </w:rPr>
              <w:t>uarantees provided by the undertaking, including letters of credit, o</w:t>
            </w:r>
            <w:r w:rsidR="003C5B37" w:rsidRPr="00AB1C8D">
              <w:rPr>
                <w:rFonts w:ascii="Times New Roman" w:hAnsi="Times New Roman" w:cs="Times New Roman"/>
                <w:sz w:val="20"/>
                <w:szCs w:val="20"/>
              </w:rPr>
              <w:t>f which, guarantees, including letters of credit provided to other undertakings of the same group</w:t>
            </w:r>
          </w:p>
        </w:tc>
        <w:tc>
          <w:tcPr>
            <w:tcW w:w="0" w:type="auto"/>
            <w:hideMark/>
          </w:tcPr>
          <w:p w:rsidR="002C0586" w:rsidDel="0089593C" w:rsidRDefault="00A24456">
            <w:pPr>
              <w:rPr>
                <w:ins w:id="93" w:author="Author"/>
                <w:del w:id="94" w:author="Author"/>
                <w:rFonts w:ascii="Times New Roman" w:hAnsi="Times New Roman" w:cs="Times New Roman"/>
                <w:sz w:val="20"/>
                <w:szCs w:val="20"/>
              </w:rPr>
            </w:pPr>
            <w:del w:id="95" w:author="Author">
              <w:r w:rsidRPr="00AB1C8D" w:rsidDel="002C0586">
                <w:rPr>
                  <w:rFonts w:ascii="Times New Roman" w:hAnsi="Times New Roman" w:cs="Times New Roman"/>
                  <w:sz w:val="20"/>
                  <w:szCs w:val="20"/>
                </w:rPr>
                <w:delText xml:space="preserve">Sum of all possible cash flows </w:delText>
              </w:r>
              <w:r w:rsidR="00023A9F" w:rsidRPr="00B276B8" w:rsidDel="002C0586">
                <w:rPr>
                  <w:rFonts w:ascii="Times New Roman" w:hAnsi="Times New Roman" w:cs="Times New Roman"/>
                  <w:sz w:val="20"/>
                  <w:szCs w:val="20"/>
                </w:rPr>
                <w:delText xml:space="preserve">of letters of credit/guarantees </w:delText>
              </w:r>
              <w:r w:rsidRPr="00AB1C8D" w:rsidDel="002C0586">
                <w:rPr>
                  <w:rFonts w:ascii="Times New Roman" w:hAnsi="Times New Roman" w:cs="Times New Roman"/>
                  <w:sz w:val="20"/>
                  <w:szCs w:val="20"/>
                </w:rPr>
                <w:delText>if events triggering guarantees were all to happen in relation to guarantees provided by the undertaking to another party (includes letter of credit</w:delText>
              </w:r>
            </w:del>
          </w:p>
          <w:p w:rsidR="00CF45E5" w:rsidRPr="00AB1C8D" w:rsidRDefault="002C0586" w:rsidP="0089593C">
            <w:pPr>
              <w:rPr>
                <w:rFonts w:ascii="Times New Roman" w:hAnsi="Times New Roman" w:cs="Times New Roman"/>
                <w:sz w:val="20"/>
                <w:szCs w:val="20"/>
              </w:rPr>
            </w:pPr>
            <w:ins w:id="96" w:author="Author">
              <w:r>
                <w:rPr>
                  <w:rFonts w:ascii="Times New Roman" w:hAnsi="Times New Roman" w:cs="Times New Roman"/>
                  <w:sz w:val="20"/>
                  <w:szCs w:val="20"/>
                </w:rPr>
                <w:t xml:space="preserve">Part of C0010/R0010 related to </w:t>
              </w:r>
            </w:ins>
            <w:del w:id="97" w:author="Author">
              <w:r w:rsidR="00A24456" w:rsidRPr="00AB1C8D" w:rsidDel="002C0586">
                <w:rPr>
                  <w:rFonts w:ascii="Times New Roman" w:hAnsi="Times New Roman" w:cs="Times New Roman"/>
                  <w:sz w:val="20"/>
                  <w:szCs w:val="20"/>
                </w:rPr>
                <w:delText xml:space="preserve">, </w:delText>
              </w:r>
              <w:r w:rsidR="0017106D" w:rsidRPr="00AB1C8D" w:rsidDel="002C0586">
                <w:rPr>
                  <w:rFonts w:ascii="Times New Roman" w:hAnsi="Times New Roman" w:cs="Times New Roman"/>
                  <w:sz w:val="20"/>
                  <w:szCs w:val="20"/>
                </w:rPr>
                <w:delText xml:space="preserve">of which, </w:delText>
              </w:r>
            </w:del>
            <w:r w:rsidR="0017106D" w:rsidRPr="00AB1C8D">
              <w:rPr>
                <w:rFonts w:ascii="Times New Roman" w:hAnsi="Times New Roman" w:cs="Times New Roman"/>
                <w:sz w:val="20"/>
                <w:szCs w:val="20"/>
              </w:rPr>
              <w:t>guarantees, including letters of credit</w:t>
            </w:r>
            <w:ins w:id="98" w:author="Author">
              <w:r w:rsidR="0089593C">
                <w:rPr>
                  <w:rFonts w:ascii="Times New Roman" w:hAnsi="Times New Roman" w:cs="Times New Roman"/>
                  <w:sz w:val="20"/>
                  <w:szCs w:val="20"/>
                </w:rPr>
                <w:t>,</w:t>
              </w:r>
            </w:ins>
            <w:r w:rsidR="0017106D" w:rsidRPr="00AB1C8D">
              <w:rPr>
                <w:rFonts w:ascii="Times New Roman" w:hAnsi="Times New Roman" w:cs="Times New Roman"/>
                <w:sz w:val="20"/>
                <w:szCs w:val="20"/>
              </w:rPr>
              <w:t xml:space="preserve"> provided to other undertakings of the same group</w:t>
            </w:r>
            <w:r w:rsidR="00DA6AC7" w:rsidRPr="00B276B8">
              <w:rPr>
                <w:rFonts w:ascii="Times New Roman" w:hAnsi="Times New Roman" w:cs="Times New Roman"/>
                <w:sz w:val="20"/>
                <w:szCs w:val="20"/>
              </w:rPr>
              <w:t>.</w:t>
            </w:r>
            <w:r w:rsidR="009A2C83" w:rsidRPr="00AB1C8D">
              <w:rPr>
                <w:rFonts w:ascii="Times New Roman" w:hAnsi="Times New Roman" w:cs="Times New Roman"/>
                <w:sz w:val="20"/>
                <w:szCs w:val="20"/>
              </w:rPr>
              <w:t xml:space="preserve"> </w:t>
            </w:r>
          </w:p>
        </w:tc>
      </w:tr>
      <w:tr w:rsidR="004C491F" w:rsidRPr="00B276B8" w:rsidTr="008C11FC">
        <w:trPr>
          <w:ins w:id="99" w:author="Author"/>
        </w:trPr>
        <w:tc>
          <w:tcPr>
            <w:tcW w:w="0" w:type="auto"/>
          </w:tcPr>
          <w:p w:rsidR="004C491F" w:rsidRPr="00AB1C8D" w:rsidRDefault="004C491F" w:rsidP="0089593C">
            <w:pPr>
              <w:rPr>
                <w:ins w:id="100" w:author="Author"/>
                <w:rFonts w:ascii="Times New Roman" w:hAnsi="Times New Roman" w:cs="Times New Roman"/>
                <w:sz w:val="20"/>
                <w:szCs w:val="20"/>
              </w:rPr>
            </w:pPr>
            <w:ins w:id="101" w:author="Author">
              <w:del w:id="102" w:author="Author">
                <w:r w:rsidDel="0089593C">
                  <w:rPr>
                    <w:rFonts w:ascii="Times New Roman" w:hAnsi="Times New Roman" w:cs="Times New Roman"/>
                    <w:sz w:val="20"/>
                    <w:szCs w:val="20"/>
                  </w:rPr>
                  <w:delText>ZZZ</w:delText>
                </w:r>
              </w:del>
              <w:r w:rsidR="0089593C">
                <w:rPr>
                  <w:rFonts w:ascii="Times New Roman" w:hAnsi="Times New Roman" w:cs="Times New Roman"/>
                  <w:sz w:val="20"/>
                  <w:szCs w:val="20"/>
                </w:rPr>
                <w:t>C0020/R0010</w:t>
              </w:r>
            </w:ins>
          </w:p>
        </w:tc>
        <w:tc>
          <w:tcPr>
            <w:tcW w:w="0" w:type="auto"/>
          </w:tcPr>
          <w:p w:rsidR="004C491F" w:rsidRPr="00AB1C8D" w:rsidRDefault="004C491F" w:rsidP="005A5A4D">
            <w:pPr>
              <w:rPr>
                <w:ins w:id="103" w:author="Author"/>
                <w:rFonts w:ascii="Times New Roman" w:hAnsi="Times New Roman" w:cs="Times New Roman"/>
                <w:sz w:val="20"/>
                <w:szCs w:val="20"/>
              </w:rPr>
            </w:pPr>
            <w:ins w:id="104" w:author="Author">
              <w:r w:rsidRPr="00B276B8">
                <w:rPr>
                  <w:rFonts w:ascii="Times New Roman" w:hAnsi="Times New Roman" w:cs="Times New Roman"/>
                  <w:sz w:val="20"/>
                  <w:szCs w:val="20"/>
                </w:rPr>
                <w:t xml:space="preserve">Value of </w:t>
              </w:r>
              <w:r w:rsidR="005A5A4D">
                <w:rPr>
                  <w:rFonts w:ascii="Times New Roman" w:hAnsi="Times New Roman" w:cs="Times New Roman"/>
                  <w:sz w:val="20"/>
                  <w:szCs w:val="20"/>
                </w:rPr>
                <w:t xml:space="preserve">guarantee/ </w:t>
              </w:r>
              <w:r w:rsidRPr="00B276B8">
                <w:rPr>
                  <w:rFonts w:ascii="Times New Roman" w:hAnsi="Times New Roman" w:cs="Times New Roman"/>
                  <w:sz w:val="20"/>
                  <w:szCs w:val="20"/>
                </w:rPr>
                <w:t>collateral / contingent liabilities</w:t>
              </w:r>
              <w:del w:id="105" w:author="Author">
                <w:r w:rsidDel="005A5A4D">
                  <w:rPr>
                    <w:rFonts w:ascii="Times New Roman" w:hAnsi="Times New Roman" w:cs="Times New Roman"/>
                    <w:sz w:val="20"/>
                    <w:szCs w:val="20"/>
                  </w:rPr>
                  <w:delText>/assets</w:delText>
                </w:r>
              </w:del>
              <w:r w:rsidRPr="00AB1C8D">
                <w:rPr>
                  <w:rFonts w:ascii="Times New Roman" w:hAnsi="Times New Roman" w:cs="Times New Roman"/>
                  <w:sz w:val="20"/>
                  <w:szCs w:val="20"/>
                </w:rPr>
                <w:t xml:space="preserve"> -</w:t>
              </w:r>
              <w:r w:rsidRPr="004C491F">
                <w:rPr>
                  <w:rFonts w:ascii="Times New Roman" w:hAnsi="Times New Roman" w:cs="Times New Roman"/>
                  <w:sz w:val="20"/>
                  <w:szCs w:val="20"/>
                </w:rPr>
                <w:t xml:space="preserve"> Guarantees provided by the undertaking, including letters of credit</w:t>
              </w:r>
            </w:ins>
          </w:p>
        </w:tc>
        <w:tc>
          <w:tcPr>
            <w:tcW w:w="0" w:type="auto"/>
          </w:tcPr>
          <w:p w:rsidR="004C491F" w:rsidRPr="00AB1C8D" w:rsidDel="002C0586" w:rsidRDefault="004C491F" w:rsidP="004C491F">
            <w:pPr>
              <w:rPr>
                <w:ins w:id="106" w:author="Author"/>
                <w:rFonts w:ascii="Times New Roman" w:hAnsi="Times New Roman" w:cs="Times New Roman"/>
                <w:sz w:val="20"/>
                <w:szCs w:val="20"/>
              </w:rPr>
            </w:pPr>
            <w:ins w:id="107" w:author="Author">
              <w:r w:rsidRPr="00B276B8">
                <w:rPr>
                  <w:rFonts w:ascii="Times New Roman" w:hAnsi="Times New Roman" w:cs="Times New Roman"/>
                  <w:sz w:val="20"/>
                  <w:szCs w:val="20"/>
                </w:rPr>
                <w:t>Solvency II v</w:t>
              </w:r>
              <w:r w:rsidRPr="00AB1C8D">
                <w:rPr>
                  <w:rFonts w:ascii="Times New Roman" w:hAnsi="Times New Roman" w:cs="Times New Roman"/>
                  <w:sz w:val="20"/>
                  <w:szCs w:val="20"/>
                </w:rPr>
                <w:t>alue of the</w:t>
              </w:r>
              <w:r w:rsidRPr="004C491F">
                <w:rPr>
                  <w:rFonts w:ascii="Times New Roman" w:hAnsi="Times New Roman" w:cs="Times New Roman"/>
                  <w:sz w:val="20"/>
                  <w:szCs w:val="20"/>
                </w:rPr>
                <w:t xml:space="preserve"> </w:t>
              </w:r>
              <w:r>
                <w:rPr>
                  <w:rFonts w:ascii="Times New Roman" w:hAnsi="Times New Roman" w:cs="Times New Roman"/>
                  <w:sz w:val="20"/>
                  <w:szCs w:val="20"/>
                </w:rPr>
                <w:t>g</w:t>
              </w:r>
              <w:r w:rsidRPr="004C491F">
                <w:rPr>
                  <w:rFonts w:ascii="Times New Roman" w:hAnsi="Times New Roman" w:cs="Times New Roman"/>
                  <w:sz w:val="20"/>
                  <w:szCs w:val="20"/>
                </w:rPr>
                <w:t>uarantees provided by the undertaking, including letters of credit</w:t>
              </w:r>
            </w:ins>
          </w:p>
        </w:tc>
      </w:tr>
      <w:tr w:rsidR="004C491F" w:rsidRPr="00B276B8" w:rsidTr="008C11FC">
        <w:trPr>
          <w:ins w:id="108" w:author="Author"/>
        </w:trPr>
        <w:tc>
          <w:tcPr>
            <w:tcW w:w="0" w:type="auto"/>
          </w:tcPr>
          <w:p w:rsidR="004C491F" w:rsidRPr="00AB1C8D" w:rsidRDefault="0089593C">
            <w:pPr>
              <w:rPr>
                <w:ins w:id="109" w:author="Author"/>
                <w:rFonts w:ascii="Times New Roman" w:hAnsi="Times New Roman" w:cs="Times New Roman"/>
                <w:sz w:val="20"/>
                <w:szCs w:val="20"/>
              </w:rPr>
            </w:pPr>
            <w:ins w:id="110" w:author="Author">
              <w:r>
                <w:rPr>
                  <w:rFonts w:ascii="Times New Roman" w:hAnsi="Times New Roman" w:cs="Times New Roman"/>
                  <w:sz w:val="20"/>
                  <w:szCs w:val="20"/>
                </w:rPr>
                <w:t>C0020/R0020</w:t>
              </w:r>
            </w:ins>
          </w:p>
        </w:tc>
        <w:tc>
          <w:tcPr>
            <w:tcW w:w="0" w:type="auto"/>
          </w:tcPr>
          <w:p w:rsidR="004C491F" w:rsidRPr="00AB1C8D" w:rsidRDefault="004C491F" w:rsidP="005A5A4D">
            <w:pPr>
              <w:rPr>
                <w:ins w:id="111" w:author="Author"/>
                <w:rFonts w:ascii="Times New Roman" w:hAnsi="Times New Roman" w:cs="Times New Roman"/>
                <w:sz w:val="20"/>
                <w:szCs w:val="20"/>
              </w:rPr>
            </w:pPr>
            <w:ins w:id="112" w:author="Author">
              <w:r w:rsidRPr="00B276B8">
                <w:rPr>
                  <w:rFonts w:ascii="Times New Roman" w:hAnsi="Times New Roman" w:cs="Times New Roman"/>
                  <w:sz w:val="20"/>
                  <w:szCs w:val="20"/>
                </w:rPr>
                <w:t xml:space="preserve">Value of </w:t>
              </w:r>
              <w:r w:rsidR="005A5A4D">
                <w:rPr>
                  <w:rFonts w:ascii="Times New Roman" w:hAnsi="Times New Roman" w:cs="Times New Roman"/>
                  <w:sz w:val="20"/>
                  <w:szCs w:val="20"/>
                </w:rPr>
                <w:t xml:space="preserve">guarantee/ </w:t>
              </w:r>
              <w:r w:rsidRPr="00B276B8">
                <w:rPr>
                  <w:rFonts w:ascii="Times New Roman" w:hAnsi="Times New Roman" w:cs="Times New Roman"/>
                  <w:sz w:val="20"/>
                  <w:szCs w:val="20"/>
                </w:rPr>
                <w:t>collateral / contingent liabilities</w:t>
              </w:r>
              <w:del w:id="113" w:author="Author">
                <w:r w:rsidDel="005A5A4D">
                  <w:rPr>
                    <w:rFonts w:ascii="Times New Roman" w:hAnsi="Times New Roman" w:cs="Times New Roman"/>
                    <w:sz w:val="20"/>
                    <w:szCs w:val="20"/>
                  </w:rPr>
                  <w:delText>/assets</w:delText>
                </w:r>
              </w:del>
              <w:r w:rsidRPr="00AB1C8D">
                <w:rPr>
                  <w:rFonts w:ascii="Times New Roman" w:hAnsi="Times New Roman" w:cs="Times New Roman"/>
                  <w:sz w:val="20"/>
                  <w:szCs w:val="20"/>
                </w:rPr>
                <w:t xml:space="preserve"> - Guarantees provided by the undertaking, including letters of credit, of which, guarantees, including letters of credit provided to other undertakings of the same group</w:t>
              </w:r>
            </w:ins>
          </w:p>
        </w:tc>
        <w:tc>
          <w:tcPr>
            <w:tcW w:w="0" w:type="auto"/>
          </w:tcPr>
          <w:p w:rsidR="004C491F" w:rsidRPr="00AB1C8D" w:rsidDel="002C0586" w:rsidRDefault="004C491F" w:rsidP="0089593C">
            <w:pPr>
              <w:rPr>
                <w:ins w:id="114" w:author="Author"/>
                <w:rFonts w:ascii="Times New Roman" w:hAnsi="Times New Roman" w:cs="Times New Roman"/>
                <w:sz w:val="20"/>
                <w:szCs w:val="20"/>
              </w:rPr>
            </w:pPr>
            <w:ins w:id="115" w:author="Author">
              <w:r>
                <w:rPr>
                  <w:rFonts w:ascii="Times New Roman" w:hAnsi="Times New Roman" w:cs="Times New Roman"/>
                  <w:sz w:val="20"/>
                  <w:szCs w:val="20"/>
                </w:rPr>
                <w:t xml:space="preserve">Part of </w:t>
              </w:r>
              <w:del w:id="116" w:author="Author">
                <w:r w:rsidDel="0089593C">
                  <w:rPr>
                    <w:rFonts w:ascii="Times New Roman" w:hAnsi="Times New Roman" w:cs="Times New Roman"/>
                    <w:sz w:val="20"/>
                    <w:szCs w:val="20"/>
                  </w:rPr>
                  <w:delText>ZZZ</w:delText>
                </w:r>
              </w:del>
              <w:r w:rsidR="0089593C">
                <w:rPr>
                  <w:rFonts w:ascii="Times New Roman" w:hAnsi="Times New Roman" w:cs="Times New Roman"/>
                  <w:sz w:val="20"/>
                  <w:szCs w:val="20"/>
                </w:rPr>
                <w:t>C0020/R0010</w:t>
              </w:r>
              <w:r>
                <w:rPr>
                  <w:rFonts w:ascii="Times New Roman" w:hAnsi="Times New Roman" w:cs="Times New Roman"/>
                  <w:sz w:val="20"/>
                  <w:szCs w:val="20"/>
                </w:rPr>
                <w:t xml:space="preserve"> </w:t>
              </w:r>
              <w:r w:rsidRPr="002149D9">
                <w:rPr>
                  <w:rFonts w:ascii="Times New Roman" w:hAnsi="Times New Roman" w:cs="Times New Roman"/>
                  <w:sz w:val="20"/>
                  <w:szCs w:val="20"/>
                </w:rPr>
                <w:t xml:space="preserve">related </w:t>
              </w:r>
              <w:r w:rsidRPr="00AB1C8D">
                <w:rPr>
                  <w:rFonts w:ascii="Times New Roman" w:hAnsi="Times New Roman" w:cs="Times New Roman"/>
                  <w:sz w:val="20"/>
                  <w:szCs w:val="20"/>
                </w:rPr>
                <w:t>guarantees, including letters of credit provided to other undertakings of the same group</w:t>
              </w:r>
              <w:r w:rsidRPr="00B276B8">
                <w:rPr>
                  <w:rFonts w:ascii="Times New Roman" w:hAnsi="Times New Roman" w:cs="Times New Roman"/>
                  <w:sz w:val="20"/>
                  <w:szCs w:val="20"/>
                </w:rPr>
                <w:t>.</w:t>
              </w:r>
            </w:ins>
          </w:p>
        </w:tc>
      </w:tr>
      <w:tr w:rsidR="00A24456" w:rsidRPr="00B276B8" w:rsidTr="008C11FC">
        <w:tc>
          <w:tcPr>
            <w:tcW w:w="0" w:type="auto"/>
            <w:hideMark/>
          </w:tcPr>
          <w:p w:rsidR="00A24456" w:rsidRPr="00B276B8" w:rsidRDefault="00A24456" w:rsidP="00A24456">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030</w:t>
            </w:r>
          </w:p>
          <w:p w:rsidR="00EC06FF" w:rsidRPr="00AB1C8D" w:rsidRDefault="00EC06FF" w:rsidP="00A24456">
            <w:pPr>
              <w:rPr>
                <w:rFonts w:ascii="Times New Roman" w:hAnsi="Times New Roman" w:cs="Times New Roman"/>
                <w:sz w:val="20"/>
                <w:szCs w:val="20"/>
              </w:rPr>
            </w:pPr>
            <w:r w:rsidRPr="00B276B8">
              <w:rPr>
                <w:rFonts w:ascii="Times New Roman" w:hAnsi="Times New Roman" w:cs="Times New Roman"/>
                <w:sz w:val="20"/>
                <w:szCs w:val="20"/>
              </w:rPr>
              <w:t>(A3B)</w:t>
            </w:r>
          </w:p>
        </w:tc>
        <w:tc>
          <w:tcPr>
            <w:tcW w:w="0" w:type="auto"/>
            <w:hideMark/>
          </w:tcPr>
          <w:p w:rsidR="00A24456" w:rsidRPr="00AB1C8D" w:rsidRDefault="00A24456">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Pr="00AB1C8D">
              <w:rPr>
                <w:rFonts w:ascii="Times New Roman" w:hAnsi="Times New Roman" w:cs="Times New Roman"/>
                <w:sz w:val="20"/>
                <w:szCs w:val="20"/>
              </w:rPr>
              <w:t>uarantees received by the undertaking, including letters of credit</w:t>
            </w:r>
          </w:p>
        </w:tc>
        <w:tc>
          <w:tcPr>
            <w:tcW w:w="0" w:type="auto"/>
            <w:hideMark/>
          </w:tcPr>
          <w:p w:rsidR="0089593C" w:rsidRPr="00AB1C8D" w:rsidRDefault="00A24456" w:rsidP="004C491F">
            <w:pPr>
              <w:rPr>
                <w:rFonts w:ascii="Times New Roman" w:hAnsi="Times New Roman" w:cs="Times New Roman"/>
                <w:sz w:val="20"/>
                <w:szCs w:val="20"/>
              </w:rPr>
            </w:pPr>
            <w:r w:rsidRPr="00AB1C8D">
              <w:rPr>
                <w:rFonts w:ascii="Times New Roman" w:hAnsi="Times New Roman" w:cs="Times New Roman"/>
                <w:sz w:val="20"/>
                <w:szCs w:val="20"/>
              </w:rPr>
              <w:t xml:space="preserve">Sum of all possible cash </w:t>
            </w:r>
            <w:ins w:id="117" w:author="Author">
              <w:r w:rsidR="002C0586">
                <w:rPr>
                  <w:rFonts w:ascii="Times New Roman" w:hAnsi="Times New Roman" w:cs="Times New Roman"/>
                  <w:sz w:val="20"/>
                  <w:szCs w:val="20"/>
                </w:rPr>
                <w:t>in-</w:t>
              </w:r>
            </w:ins>
            <w:r w:rsidRPr="00AB1C8D">
              <w:rPr>
                <w:rFonts w:ascii="Times New Roman" w:hAnsi="Times New Roman" w:cs="Times New Roman"/>
                <w:sz w:val="20"/>
                <w:szCs w:val="20"/>
              </w:rPr>
              <w:t xml:space="preserve">flows </w:t>
            </w:r>
            <w:ins w:id="118" w:author="Author">
              <w:r w:rsidR="004C491F">
                <w:rPr>
                  <w:rFonts w:ascii="Times New Roman" w:hAnsi="Times New Roman" w:cs="Times New Roman"/>
                  <w:sz w:val="20"/>
                  <w:szCs w:val="20"/>
                </w:rPr>
                <w:t>related to</w:t>
              </w:r>
              <w:r w:rsidR="004C491F" w:rsidRPr="00B276B8">
                <w:rPr>
                  <w:rFonts w:ascii="Times New Roman" w:hAnsi="Times New Roman" w:cs="Times New Roman"/>
                  <w:sz w:val="20"/>
                  <w:szCs w:val="20"/>
                </w:rPr>
                <w:t xml:space="preserve"> </w:t>
              </w:r>
            </w:ins>
            <w:del w:id="119" w:author="Author">
              <w:r w:rsidR="00023A9F" w:rsidRPr="00B276B8" w:rsidDel="004C491F">
                <w:rPr>
                  <w:rFonts w:ascii="Times New Roman" w:hAnsi="Times New Roman" w:cs="Times New Roman"/>
                  <w:sz w:val="20"/>
                  <w:szCs w:val="20"/>
                </w:rPr>
                <w:delText>o</w:delText>
              </w:r>
              <w:r w:rsidR="00023A9F" w:rsidRPr="00B276B8" w:rsidDel="000F3889">
                <w:rPr>
                  <w:rFonts w:ascii="Times New Roman" w:hAnsi="Times New Roman" w:cs="Times New Roman"/>
                  <w:sz w:val="20"/>
                  <w:szCs w:val="20"/>
                </w:rPr>
                <w:delText>f letters of credit/</w:delText>
              </w:r>
            </w:del>
            <w:r w:rsidR="00023A9F" w:rsidRPr="00B276B8">
              <w:rPr>
                <w:rFonts w:ascii="Times New Roman" w:hAnsi="Times New Roman" w:cs="Times New Roman"/>
                <w:sz w:val="20"/>
                <w:szCs w:val="20"/>
              </w:rPr>
              <w:t xml:space="preserve">guarantees </w:t>
            </w:r>
            <w:r w:rsidRPr="00AB1C8D">
              <w:rPr>
                <w:rFonts w:ascii="Times New Roman" w:hAnsi="Times New Roman" w:cs="Times New Roman"/>
                <w:sz w:val="20"/>
                <w:szCs w:val="20"/>
              </w:rPr>
              <w:t>if events triggering guarantees were all to happen in relation to guarantees received by the undertaking from another party to guarantee the payment of the liabilities due by the undertaking (includes letter of credit, undrawn committed borrowing facilities)</w:t>
            </w:r>
            <w:r w:rsidR="00DA6AC7" w:rsidRPr="00B276B8">
              <w:rPr>
                <w:rFonts w:ascii="Times New Roman" w:hAnsi="Times New Roman" w:cs="Times New Roman"/>
                <w:sz w:val="20"/>
                <w:szCs w:val="20"/>
              </w:rPr>
              <w:t>.</w:t>
            </w:r>
          </w:p>
        </w:tc>
      </w:tr>
      <w:tr w:rsidR="00A24456" w:rsidRPr="00B276B8" w:rsidTr="008C11FC">
        <w:tc>
          <w:tcPr>
            <w:tcW w:w="0" w:type="auto"/>
            <w:hideMark/>
          </w:tcPr>
          <w:p w:rsidR="00A24456" w:rsidRPr="00AB1C8D" w:rsidRDefault="00A24456" w:rsidP="00A24456">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040</w:t>
            </w:r>
          </w:p>
        </w:tc>
        <w:tc>
          <w:tcPr>
            <w:tcW w:w="0" w:type="auto"/>
            <w:hideMark/>
          </w:tcPr>
          <w:p w:rsidR="00A24456" w:rsidRPr="00AB1C8D" w:rsidRDefault="00A24456">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Pr="00AB1C8D">
              <w:rPr>
                <w:rFonts w:ascii="Times New Roman" w:hAnsi="Times New Roman" w:cs="Times New Roman"/>
                <w:sz w:val="20"/>
                <w:szCs w:val="20"/>
              </w:rPr>
              <w:t>uarantees received by the undertaking, including letters of credit, of which, guarantees, including letters of credit received from other undertakings of the same group</w:t>
            </w:r>
          </w:p>
        </w:tc>
        <w:tc>
          <w:tcPr>
            <w:tcW w:w="0" w:type="auto"/>
            <w:hideMark/>
          </w:tcPr>
          <w:p w:rsidR="00A24456" w:rsidRPr="00AB1C8D" w:rsidRDefault="00A24456" w:rsidP="002B51E5">
            <w:pPr>
              <w:rPr>
                <w:rFonts w:ascii="Times New Roman" w:hAnsi="Times New Roman" w:cs="Times New Roman"/>
                <w:sz w:val="20"/>
                <w:szCs w:val="20"/>
              </w:rPr>
            </w:pPr>
            <w:del w:id="120" w:author="Author">
              <w:r w:rsidRPr="00AB1C8D" w:rsidDel="002C0586">
                <w:rPr>
                  <w:rFonts w:ascii="Times New Roman" w:hAnsi="Times New Roman" w:cs="Times New Roman"/>
                  <w:sz w:val="20"/>
                  <w:szCs w:val="20"/>
                </w:rPr>
                <w:delText xml:space="preserve">Sum of all possible cash flows </w:delText>
              </w:r>
              <w:r w:rsidR="00023A9F" w:rsidRPr="00B276B8" w:rsidDel="002C0586">
                <w:rPr>
                  <w:rFonts w:ascii="Times New Roman" w:hAnsi="Times New Roman" w:cs="Times New Roman"/>
                  <w:sz w:val="20"/>
                  <w:szCs w:val="20"/>
                </w:rPr>
                <w:delText xml:space="preserve">of letters of credit/guarantees </w:delText>
              </w:r>
              <w:r w:rsidRPr="00AB1C8D" w:rsidDel="002C0586">
                <w:rPr>
                  <w:rFonts w:ascii="Times New Roman" w:hAnsi="Times New Roman" w:cs="Times New Roman"/>
                  <w:sz w:val="20"/>
                  <w:szCs w:val="20"/>
                </w:rPr>
                <w:delText xml:space="preserve">if events triggering guarantees were all to happen in relation to guarantees received by the undertaking from another party to guarantee the payment of the liabilities due by the undertaking (includes letter of credit, undrawn committed borrowing facilities) of which, </w:delText>
              </w:r>
            </w:del>
            <w:ins w:id="121" w:author="Author">
              <w:r w:rsidR="002C0586">
                <w:rPr>
                  <w:rFonts w:ascii="Times New Roman" w:hAnsi="Times New Roman" w:cs="Times New Roman"/>
                  <w:sz w:val="20"/>
                  <w:szCs w:val="20"/>
                </w:rPr>
                <w:t xml:space="preserve">Part of C0010/R0030 related to </w:t>
              </w:r>
            </w:ins>
            <w:r w:rsidRPr="00AB1C8D">
              <w:rPr>
                <w:rFonts w:ascii="Times New Roman" w:hAnsi="Times New Roman" w:cs="Times New Roman"/>
                <w:sz w:val="20"/>
                <w:szCs w:val="20"/>
              </w:rPr>
              <w:t>guarantees, including letters of credit received from other undertakings of the same group</w:t>
            </w:r>
            <w:r w:rsidR="00DA6AC7" w:rsidRPr="00B276B8">
              <w:rPr>
                <w:rFonts w:ascii="Times New Roman" w:hAnsi="Times New Roman" w:cs="Times New Roman"/>
                <w:sz w:val="20"/>
                <w:szCs w:val="20"/>
              </w:rPr>
              <w:t>.</w:t>
            </w:r>
          </w:p>
        </w:tc>
      </w:tr>
      <w:tr w:rsidR="004C491F" w:rsidRPr="00B276B8" w:rsidTr="008C11FC">
        <w:trPr>
          <w:ins w:id="122" w:author="Author"/>
        </w:trPr>
        <w:tc>
          <w:tcPr>
            <w:tcW w:w="0" w:type="auto"/>
          </w:tcPr>
          <w:p w:rsidR="004C491F" w:rsidRPr="00AB1C8D" w:rsidRDefault="0089593C" w:rsidP="00A24456">
            <w:pPr>
              <w:rPr>
                <w:ins w:id="123" w:author="Author"/>
                <w:rFonts w:ascii="Times New Roman" w:hAnsi="Times New Roman" w:cs="Times New Roman"/>
                <w:sz w:val="20"/>
                <w:szCs w:val="20"/>
              </w:rPr>
            </w:pPr>
            <w:ins w:id="124" w:author="Author">
              <w:r>
                <w:rPr>
                  <w:rFonts w:ascii="Times New Roman" w:hAnsi="Times New Roman" w:cs="Times New Roman"/>
                  <w:sz w:val="20"/>
                  <w:szCs w:val="20"/>
                </w:rPr>
                <w:t>C0020/R0030</w:t>
              </w:r>
              <w:del w:id="125" w:author="Author">
                <w:r w:rsidR="004C491F" w:rsidDel="0089593C">
                  <w:rPr>
                    <w:rFonts w:ascii="Times New Roman" w:hAnsi="Times New Roman" w:cs="Times New Roman"/>
                    <w:sz w:val="20"/>
                    <w:szCs w:val="20"/>
                  </w:rPr>
                  <w:delText>AAA</w:delText>
                </w:r>
              </w:del>
            </w:ins>
          </w:p>
        </w:tc>
        <w:tc>
          <w:tcPr>
            <w:tcW w:w="0" w:type="auto"/>
          </w:tcPr>
          <w:p w:rsidR="004C491F" w:rsidRPr="00AB1C8D" w:rsidRDefault="004C491F" w:rsidP="005A5A4D">
            <w:pPr>
              <w:rPr>
                <w:ins w:id="126" w:author="Author"/>
                <w:rFonts w:ascii="Times New Roman" w:hAnsi="Times New Roman" w:cs="Times New Roman"/>
                <w:sz w:val="20"/>
                <w:szCs w:val="20"/>
              </w:rPr>
            </w:pPr>
            <w:ins w:id="127" w:author="Author">
              <w:r w:rsidRPr="008553BF">
                <w:rPr>
                  <w:rFonts w:ascii="Times New Roman" w:hAnsi="Times New Roman" w:cs="Times New Roman"/>
                  <w:sz w:val="20"/>
                  <w:szCs w:val="20"/>
                </w:rPr>
                <w:t xml:space="preserve">Value of </w:t>
              </w:r>
              <w:r w:rsidR="005A5A4D">
                <w:rPr>
                  <w:rFonts w:ascii="Times New Roman" w:hAnsi="Times New Roman" w:cs="Times New Roman"/>
                  <w:sz w:val="20"/>
                  <w:szCs w:val="20"/>
                </w:rPr>
                <w:t xml:space="preserve">guarantee/ </w:t>
              </w:r>
              <w:r w:rsidRPr="008553BF">
                <w:rPr>
                  <w:rFonts w:ascii="Times New Roman" w:hAnsi="Times New Roman" w:cs="Times New Roman"/>
                  <w:sz w:val="20"/>
                  <w:szCs w:val="20"/>
                </w:rPr>
                <w:t>collateral / contingent liabilities</w:t>
              </w:r>
              <w:del w:id="128" w:author="Author">
                <w:r w:rsidRPr="008553BF" w:rsidDel="005A5A4D">
                  <w:rPr>
                    <w:rFonts w:ascii="Times New Roman" w:hAnsi="Times New Roman" w:cs="Times New Roman"/>
                    <w:sz w:val="20"/>
                    <w:szCs w:val="20"/>
                  </w:rPr>
                  <w:delText>/assets</w:delText>
                </w:r>
              </w:del>
              <w:r w:rsidRPr="008553BF">
                <w:rPr>
                  <w:rFonts w:ascii="Times New Roman" w:hAnsi="Times New Roman" w:cs="Times New Roman"/>
                  <w:sz w:val="20"/>
                  <w:szCs w:val="20"/>
                </w:rPr>
                <w:t xml:space="preserve"> -</w:t>
              </w:r>
              <w:r w:rsidRPr="008553BF">
                <w:rPr>
                  <w:rFonts w:ascii="Times New Roman" w:hAnsi="Times New Roman" w:cs="Times New Roman"/>
                  <w:bCs/>
                  <w:sz w:val="20"/>
                  <w:szCs w:val="20"/>
                  <w:lang w:val="en-US"/>
                </w:rPr>
                <w:t xml:space="preserve"> </w:t>
              </w:r>
              <w:r w:rsidRPr="00AB1C8D">
                <w:rPr>
                  <w:rFonts w:ascii="Times New Roman" w:hAnsi="Times New Roman" w:cs="Times New Roman"/>
                  <w:sz w:val="20"/>
                  <w:szCs w:val="20"/>
                </w:rPr>
                <w:t>Guarantees received by the undertaking, including letters of credit</w:t>
              </w:r>
            </w:ins>
          </w:p>
        </w:tc>
        <w:tc>
          <w:tcPr>
            <w:tcW w:w="0" w:type="auto"/>
          </w:tcPr>
          <w:p w:rsidR="004C491F" w:rsidRPr="00AB1C8D" w:rsidDel="002C0586" w:rsidRDefault="004C491F" w:rsidP="004C491F">
            <w:pPr>
              <w:rPr>
                <w:ins w:id="129" w:author="Author"/>
                <w:rFonts w:ascii="Times New Roman" w:hAnsi="Times New Roman" w:cs="Times New Roman"/>
                <w:sz w:val="20"/>
                <w:szCs w:val="20"/>
              </w:rPr>
            </w:pPr>
            <w:ins w:id="130" w:author="Author">
              <w:r w:rsidRPr="00B276B8">
                <w:rPr>
                  <w:rFonts w:ascii="Times New Roman" w:hAnsi="Times New Roman" w:cs="Times New Roman"/>
                  <w:sz w:val="20"/>
                  <w:szCs w:val="20"/>
                </w:rPr>
                <w:t>Solvency II v</w:t>
              </w:r>
              <w:r w:rsidRPr="00AB1C8D">
                <w:rPr>
                  <w:rFonts w:ascii="Times New Roman" w:hAnsi="Times New Roman" w:cs="Times New Roman"/>
                  <w:sz w:val="20"/>
                  <w:szCs w:val="20"/>
                </w:rPr>
                <w:t>alue of the</w:t>
              </w:r>
              <w:r w:rsidRPr="004C491F">
                <w:rPr>
                  <w:rFonts w:ascii="Times New Roman" w:hAnsi="Times New Roman" w:cs="Times New Roman"/>
                  <w:sz w:val="20"/>
                  <w:szCs w:val="20"/>
                </w:rPr>
                <w:t xml:space="preserve"> </w:t>
              </w:r>
              <w:r>
                <w:rPr>
                  <w:rFonts w:ascii="Times New Roman" w:hAnsi="Times New Roman" w:cs="Times New Roman"/>
                  <w:sz w:val="20"/>
                  <w:szCs w:val="20"/>
                </w:rPr>
                <w:t>g</w:t>
              </w:r>
              <w:r w:rsidRPr="004C491F">
                <w:rPr>
                  <w:rFonts w:ascii="Times New Roman" w:hAnsi="Times New Roman" w:cs="Times New Roman"/>
                  <w:sz w:val="20"/>
                  <w:szCs w:val="20"/>
                </w:rPr>
                <w:t>uarantees received by the undertaking, including letters of credit</w:t>
              </w:r>
              <w:r w:rsidR="00390624">
                <w:rPr>
                  <w:rFonts w:ascii="Times New Roman" w:hAnsi="Times New Roman" w:cs="Times New Roman"/>
                  <w:sz w:val="20"/>
                  <w:szCs w:val="20"/>
                </w:rPr>
                <w:t>.</w:t>
              </w:r>
            </w:ins>
          </w:p>
        </w:tc>
      </w:tr>
      <w:tr w:rsidR="004C491F" w:rsidRPr="00B276B8" w:rsidTr="008C11FC">
        <w:trPr>
          <w:ins w:id="131" w:author="Author"/>
        </w:trPr>
        <w:tc>
          <w:tcPr>
            <w:tcW w:w="0" w:type="auto"/>
          </w:tcPr>
          <w:p w:rsidR="004C491F" w:rsidRPr="00AB1C8D" w:rsidRDefault="0089593C" w:rsidP="00A24456">
            <w:pPr>
              <w:rPr>
                <w:ins w:id="132" w:author="Author"/>
                <w:rFonts w:ascii="Times New Roman" w:hAnsi="Times New Roman" w:cs="Times New Roman"/>
                <w:sz w:val="20"/>
                <w:szCs w:val="20"/>
              </w:rPr>
            </w:pPr>
            <w:ins w:id="133" w:author="Author">
              <w:r>
                <w:rPr>
                  <w:rFonts w:ascii="Times New Roman" w:hAnsi="Times New Roman" w:cs="Times New Roman"/>
                  <w:sz w:val="20"/>
                  <w:szCs w:val="20"/>
                </w:rPr>
                <w:t>C0020/R0040</w:t>
              </w:r>
            </w:ins>
          </w:p>
        </w:tc>
        <w:tc>
          <w:tcPr>
            <w:tcW w:w="0" w:type="auto"/>
          </w:tcPr>
          <w:p w:rsidR="004C491F" w:rsidRPr="00AB1C8D" w:rsidRDefault="004C491F" w:rsidP="005A5A4D">
            <w:pPr>
              <w:rPr>
                <w:ins w:id="134" w:author="Author"/>
                <w:rFonts w:ascii="Times New Roman" w:hAnsi="Times New Roman" w:cs="Times New Roman"/>
                <w:sz w:val="20"/>
                <w:szCs w:val="20"/>
              </w:rPr>
            </w:pPr>
            <w:ins w:id="135" w:author="Author">
              <w:r w:rsidRPr="008553BF">
                <w:rPr>
                  <w:rFonts w:ascii="Times New Roman" w:hAnsi="Times New Roman" w:cs="Times New Roman"/>
                  <w:sz w:val="20"/>
                  <w:szCs w:val="20"/>
                </w:rPr>
                <w:t xml:space="preserve">Value of </w:t>
              </w:r>
              <w:r w:rsidR="005A5A4D">
                <w:rPr>
                  <w:rFonts w:ascii="Times New Roman" w:hAnsi="Times New Roman" w:cs="Times New Roman"/>
                  <w:sz w:val="20"/>
                  <w:szCs w:val="20"/>
                </w:rPr>
                <w:t xml:space="preserve">guarantee/ </w:t>
              </w:r>
              <w:r w:rsidRPr="008553BF">
                <w:rPr>
                  <w:rFonts w:ascii="Times New Roman" w:hAnsi="Times New Roman" w:cs="Times New Roman"/>
                  <w:sz w:val="20"/>
                  <w:szCs w:val="20"/>
                </w:rPr>
                <w:t>collateral / contingent liabilities</w:t>
              </w:r>
              <w:del w:id="136" w:author="Author">
                <w:r w:rsidRPr="008553BF" w:rsidDel="005A5A4D">
                  <w:rPr>
                    <w:rFonts w:ascii="Times New Roman" w:hAnsi="Times New Roman" w:cs="Times New Roman"/>
                    <w:sz w:val="20"/>
                    <w:szCs w:val="20"/>
                  </w:rPr>
                  <w:delText>/assets</w:delText>
                </w:r>
              </w:del>
              <w:r w:rsidRPr="008553BF">
                <w:rPr>
                  <w:rFonts w:ascii="Times New Roman" w:hAnsi="Times New Roman" w:cs="Times New Roman"/>
                  <w:sz w:val="20"/>
                  <w:szCs w:val="20"/>
                </w:rPr>
                <w:t xml:space="preserve"> -</w:t>
              </w:r>
              <w:r w:rsidRPr="008553BF">
                <w:rPr>
                  <w:rFonts w:ascii="Times New Roman" w:hAnsi="Times New Roman" w:cs="Times New Roman"/>
                  <w:bCs/>
                  <w:sz w:val="20"/>
                  <w:szCs w:val="20"/>
                  <w:lang w:val="en-US"/>
                </w:rPr>
                <w:t xml:space="preserve"> </w:t>
              </w:r>
              <w:r w:rsidRPr="00AB1C8D">
                <w:rPr>
                  <w:rFonts w:ascii="Times New Roman" w:hAnsi="Times New Roman" w:cs="Times New Roman"/>
                  <w:sz w:val="20"/>
                  <w:szCs w:val="20"/>
                </w:rPr>
                <w:t>Guarantees received by the undertaking, including letters of credit, of which, guarantees, including letters of credit received from other undertakings of the same group</w:t>
              </w:r>
            </w:ins>
          </w:p>
        </w:tc>
        <w:tc>
          <w:tcPr>
            <w:tcW w:w="0" w:type="auto"/>
          </w:tcPr>
          <w:p w:rsidR="004C491F" w:rsidRPr="00AB1C8D" w:rsidDel="002C0586" w:rsidRDefault="004C491F" w:rsidP="0089593C">
            <w:pPr>
              <w:rPr>
                <w:ins w:id="137" w:author="Author"/>
                <w:rFonts w:ascii="Times New Roman" w:hAnsi="Times New Roman" w:cs="Times New Roman"/>
                <w:sz w:val="20"/>
                <w:szCs w:val="20"/>
              </w:rPr>
            </w:pPr>
            <w:ins w:id="138" w:author="Author">
              <w:r>
                <w:rPr>
                  <w:rFonts w:ascii="Times New Roman" w:hAnsi="Times New Roman" w:cs="Times New Roman"/>
                  <w:sz w:val="20"/>
                  <w:szCs w:val="20"/>
                </w:rPr>
                <w:t xml:space="preserve">Part of </w:t>
              </w:r>
              <w:del w:id="139" w:author="Author">
                <w:r w:rsidDel="0089593C">
                  <w:rPr>
                    <w:rFonts w:ascii="Times New Roman" w:hAnsi="Times New Roman" w:cs="Times New Roman"/>
                    <w:sz w:val="20"/>
                    <w:szCs w:val="20"/>
                  </w:rPr>
                  <w:delText>AAA</w:delText>
                </w:r>
              </w:del>
              <w:r w:rsidR="0089593C">
                <w:rPr>
                  <w:rFonts w:ascii="Times New Roman" w:hAnsi="Times New Roman" w:cs="Times New Roman"/>
                  <w:sz w:val="20"/>
                  <w:szCs w:val="20"/>
                </w:rPr>
                <w:t>C0020/R0030</w:t>
              </w:r>
              <w:del w:id="140" w:author="Author">
                <w:r w:rsidDel="0089593C">
                  <w:rPr>
                    <w:rFonts w:ascii="Times New Roman" w:hAnsi="Times New Roman" w:cs="Times New Roman"/>
                    <w:sz w:val="20"/>
                    <w:szCs w:val="20"/>
                  </w:rPr>
                  <w:delText xml:space="preserve"> </w:delText>
                </w:r>
              </w:del>
              <w:r>
                <w:rPr>
                  <w:rFonts w:ascii="Times New Roman" w:hAnsi="Times New Roman" w:cs="Times New Roman"/>
                  <w:sz w:val="20"/>
                  <w:szCs w:val="20"/>
                </w:rPr>
                <w:t xml:space="preserve"> </w:t>
              </w:r>
              <w:r w:rsidRPr="002149D9">
                <w:rPr>
                  <w:rFonts w:ascii="Times New Roman" w:hAnsi="Times New Roman" w:cs="Times New Roman"/>
                  <w:sz w:val="20"/>
                  <w:szCs w:val="20"/>
                </w:rPr>
                <w:t xml:space="preserve">related to </w:t>
              </w:r>
              <w:r w:rsidRPr="00AB1C8D">
                <w:rPr>
                  <w:rFonts w:ascii="Times New Roman" w:hAnsi="Times New Roman" w:cs="Times New Roman"/>
                  <w:sz w:val="20"/>
                  <w:szCs w:val="20"/>
                </w:rPr>
                <w:t>guarantees, including letters of credit received from other undertakings of the same group</w:t>
              </w:r>
              <w:r w:rsidRPr="00B276B8">
                <w:rPr>
                  <w:rFonts w:ascii="Times New Roman" w:hAnsi="Times New Roman" w:cs="Times New Roman"/>
                  <w:sz w:val="20"/>
                  <w:szCs w:val="20"/>
                </w:rPr>
                <w:t>.</w:t>
              </w:r>
              <w:del w:id="141" w:author="Author">
                <w:r w:rsidRPr="00B276B8" w:rsidDel="00390624">
                  <w:rPr>
                    <w:rFonts w:ascii="Times New Roman" w:hAnsi="Times New Roman" w:cs="Times New Roman"/>
                    <w:sz w:val="20"/>
                    <w:szCs w:val="20"/>
                  </w:rPr>
                  <w:delText>.</w:delText>
                </w:r>
              </w:del>
            </w:ins>
          </w:p>
        </w:tc>
      </w:tr>
      <w:tr w:rsidR="00A24456" w:rsidRPr="00B276B8" w:rsidTr="008C11FC">
        <w:tc>
          <w:tcPr>
            <w:tcW w:w="0" w:type="auto"/>
          </w:tcPr>
          <w:p w:rsidR="00A24456" w:rsidRPr="00B276B8" w:rsidDel="000E4225" w:rsidRDefault="00A24456" w:rsidP="00EB117B">
            <w:pPr>
              <w:rPr>
                <w:del w:id="142" w:author="Author"/>
                <w:rFonts w:ascii="Times New Roman" w:hAnsi="Times New Roman" w:cs="Times New Roman"/>
                <w:sz w:val="20"/>
                <w:szCs w:val="20"/>
              </w:rPr>
            </w:pPr>
            <w:del w:id="143" w:author="Author">
              <w:r w:rsidRPr="00AB1C8D" w:rsidDel="000E4225">
                <w:rPr>
                  <w:rFonts w:ascii="Times New Roman" w:hAnsi="Times New Roman" w:cs="Times New Roman"/>
                  <w:sz w:val="20"/>
                  <w:szCs w:val="20"/>
                </w:rPr>
                <w:delText>C0030/</w:delText>
              </w:r>
              <w:r w:rsidR="00F94146" w:rsidRPr="00AB1C8D" w:rsidDel="000E4225">
                <w:rPr>
                  <w:rFonts w:ascii="Times New Roman" w:hAnsi="Times New Roman" w:cs="Times New Roman"/>
                  <w:sz w:val="20"/>
                  <w:szCs w:val="20"/>
                </w:rPr>
                <w:delText>R0</w:delText>
              </w:r>
              <w:r w:rsidRPr="00AB1C8D" w:rsidDel="000E4225">
                <w:rPr>
                  <w:rFonts w:ascii="Times New Roman" w:hAnsi="Times New Roman" w:cs="Times New Roman"/>
                  <w:sz w:val="20"/>
                  <w:szCs w:val="20"/>
                </w:rPr>
                <w:delText>030</w:delText>
              </w:r>
            </w:del>
          </w:p>
          <w:p w:rsidR="00287010" w:rsidRPr="00AB1C8D" w:rsidRDefault="00287010" w:rsidP="00EB117B">
            <w:pPr>
              <w:rPr>
                <w:rFonts w:ascii="Times New Roman" w:hAnsi="Times New Roman" w:cs="Times New Roman"/>
                <w:sz w:val="20"/>
                <w:szCs w:val="20"/>
              </w:rPr>
            </w:pPr>
            <w:del w:id="144" w:author="Author">
              <w:r w:rsidRPr="00B276B8" w:rsidDel="000E4225">
                <w:rPr>
                  <w:rFonts w:ascii="Times New Roman" w:hAnsi="Times New Roman" w:cs="Times New Roman"/>
                  <w:sz w:val="20"/>
                  <w:szCs w:val="20"/>
                </w:rPr>
                <w:delText>(B3B)</w:delText>
              </w:r>
            </w:del>
          </w:p>
        </w:tc>
        <w:tc>
          <w:tcPr>
            <w:tcW w:w="0" w:type="auto"/>
          </w:tcPr>
          <w:p w:rsidR="00A24456" w:rsidRPr="00AB1C8D" w:rsidRDefault="00023A9F">
            <w:pPr>
              <w:rPr>
                <w:rFonts w:ascii="Times New Roman" w:hAnsi="Times New Roman" w:cs="Times New Roman"/>
                <w:sz w:val="20"/>
                <w:szCs w:val="20"/>
              </w:rPr>
            </w:pPr>
            <w:del w:id="145" w:author="Author">
              <w:r w:rsidRPr="00B276B8" w:rsidDel="000E4225">
                <w:rPr>
                  <w:rFonts w:ascii="Times New Roman" w:hAnsi="Times New Roman" w:cs="Times New Roman"/>
                  <w:sz w:val="20"/>
                  <w:szCs w:val="20"/>
                </w:rPr>
                <w:delText>V</w:delText>
              </w:r>
              <w:r w:rsidR="00A24456" w:rsidRPr="00AB1C8D" w:rsidDel="000E4225">
                <w:rPr>
                  <w:rFonts w:ascii="Times New Roman" w:hAnsi="Times New Roman" w:cs="Times New Roman"/>
                  <w:sz w:val="20"/>
                  <w:szCs w:val="20"/>
                </w:rPr>
                <w:delText xml:space="preserve">alue of guaranteed assets - </w:delText>
              </w:r>
              <w:r w:rsidR="002B51E5" w:rsidRPr="00AB1C8D" w:rsidDel="000E4225">
                <w:rPr>
                  <w:rFonts w:ascii="Times New Roman" w:hAnsi="Times New Roman" w:cs="Times New Roman"/>
                  <w:sz w:val="20"/>
                  <w:szCs w:val="20"/>
                </w:rPr>
                <w:delText>G</w:delText>
              </w:r>
              <w:r w:rsidR="00A24456" w:rsidRPr="00AB1C8D" w:rsidDel="000E4225">
                <w:rPr>
                  <w:rFonts w:ascii="Times New Roman" w:hAnsi="Times New Roman" w:cs="Times New Roman"/>
                  <w:sz w:val="20"/>
                  <w:szCs w:val="20"/>
                </w:rPr>
                <w:delText>uarantees received by the undertaking, including letters of credit</w:delText>
              </w:r>
            </w:del>
          </w:p>
        </w:tc>
        <w:tc>
          <w:tcPr>
            <w:tcW w:w="0" w:type="auto"/>
          </w:tcPr>
          <w:p w:rsidR="00A24456" w:rsidRPr="00AB1C8D" w:rsidRDefault="00023A9F">
            <w:pPr>
              <w:rPr>
                <w:rFonts w:ascii="Times New Roman" w:hAnsi="Times New Roman" w:cs="Times New Roman"/>
                <w:sz w:val="20"/>
                <w:szCs w:val="20"/>
              </w:rPr>
            </w:pPr>
            <w:del w:id="146" w:author="Author">
              <w:r w:rsidRPr="00B276B8" w:rsidDel="000E4225">
                <w:rPr>
                  <w:rFonts w:ascii="Times New Roman" w:hAnsi="Times New Roman" w:cs="Times New Roman"/>
                  <w:sz w:val="20"/>
                  <w:szCs w:val="20"/>
                </w:rPr>
                <w:delText>Solvency II v</w:delText>
              </w:r>
              <w:r w:rsidR="00355BBA" w:rsidRPr="00AB1C8D" w:rsidDel="000E4225">
                <w:rPr>
                  <w:rFonts w:ascii="Times New Roman" w:hAnsi="Times New Roman" w:cs="Times New Roman"/>
                  <w:sz w:val="20"/>
                  <w:szCs w:val="20"/>
                </w:rPr>
                <w:delText xml:space="preserve">alue of the guaranteed asset for which the </w:delText>
              </w:r>
              <w:r w:rsidR="00A24456" w:rsidRPr="00AB1C8D" w:rsidDel="000E4225">
                <w:rPr>
                  <w:rFonts w:ascii="Times New Roman" w:hAnsi="Times New Roman" w:cs="Times New Roman"/>
                  <w:sz w:val="20"/>
                  <w:szCs w:val="20"/>
                </w:rPr>
                <w:delText xml:space="preserve">guarantees </w:delText>
              </w:r>
              <w:r w:rsidR="00355BBA" w:rsidRPr="00AB1C8D" w:rsidDel="000E4225">
                <w:rPr>
                  <w:rFonts w:ascii="Times New Roman" w:hAnsi="Times New Roman" w:cs="Times New Roman"/>
                  <w:sz w:val="20"/>
                  <w:szCs w:val="20"/>
                </w:rPr>
                <w:delText xml:space="preserve">are </w:delText>
              </w:r>
              <w:r w:rsidR="00A24456" w:rsidRPr="00AB1C8D" w:rsidDel="000E4225">
                <w:rPr>
                  <w:rFonts w:ascii="Times New Roman" w:hAnsi="Times New Roman" w:cs="Times New Roman"/>
                  <w:sz w:val="20"/>
                  <w:szCs w:val="20"/>
                </w:rPr>
                <w:delText>received</w:delText>
              </w:r>
              <w:r w:rsidR="00DA6AC7" w:rsidRPr="00B276B8" w:rsidDel="000E4225">
                <w:rPr>
                  <w:rFonts w:ascii="Times New Roman" w:hAnsi="Times New Roman" w:cs="Times New Roman"/>
                  <w:sz w:val="20"/>
                  <w:szCs w:val="20"/>
                </w:rPr>
                <w:delText>.</w:delText>
              </w:r>
            </w:del>
          </w:p>
        </w:tc>
      </w:tr>
      <w:tr w:rsidR="00A24456" w:rsidRPr="00B276B8" w:rsidTr="008C11FC">
        <w:tc>
          <w:tcPr>
            <w:tcW w:w="0" w:type="auto"/>
          </w:tcPr>
          <w:p w:rsidR="00A24456" w:rsidRPr="00AB1C8D" w:rsidRDefault="00A24456" w:rsidP="00EB117B">
            <w:pPr>
              <w:rPr>
                <w:rFonts w:ascii="Times New Roman" w:hAnsi="Times New Roman" w:cs="Times New Roman"/>
                <w:sz w:val="20"/>
                <w:szCs w:val="20"/>
              </w:rPr>
            </w:pPr>
            <w:del w:id="147" w:author="Author">
              <w:r w:rsidRPr="00AB1C8D" w:rsidDel="000E4225">
                <w:rPr>
                  <w:rFonts w:ascii="Times New Roman" w:hAnsi="Times New Roman" w:cs="Times New Roman"/>
                  <w:sz w:val="20"/>
                  <w:szCs w:val="20"/>
                </w:rPr>
                <w:delText>C0030/</w:delText>
              </w:r>
              <w:r w:rsidR="00F94146" w:rsidRPr="00AB1C8D" w:rsidDel="000E4225">
                <w:rPr>
                  <w:rFonts w:ascii="Times New Roman" w:hAnsi="Times New Roman" w:cs="Times New Roman"/>
                  <w:sz w:val="20"/>
                  <w:szCs w:val="20"/>
                </w:rPr>
                <w:delText>R0</w:delText>
              </w:r>
              <w:r w:rsidRPr="00AB1C8D" w:rsidDel="000E4225">
                <w:rPr>
                  <w:rFonts w:ascii="Times New Roman" w:hAnsi="Times New Roman" w:cs="Times New Roman"/>
                  <w:sz w:val="20"/>
                  <w:szCs w:val="20"/>
                </w:rPr>
                <w:delText>040</w:delText>
              </w:r>
            </w:del>
          </w:p>
        </w:tc>
        <w:tc>
          <w:tcPr>
            <w:tcW w:w="0" w:type="auto"/>
          </w:tcPr>
          <w:p w:rsidR="00A24456" w:rsidRPr="00AB1C8D" w:rsidRDefault="00023A9F" w:rsidP="002B51E5">
            <w:pPr>
              <w:rPr>
                <w:rFonts w:ascii="Times New Roman" w:hAnsi="Times New Roman" w:cs="Times New Roman"/>
                <w:sz w:val="20"/>
                <w:szCs w:val="20"/>
              </w:rPr>
            </w:pPr>
            <w:del w:id="148" w:author="Author">
              <w:r w:rsidRPr="00B276B8" w:rsidDel="000E4225">
                <w:rPr>
                  <w:rFonts w:ascii="Times New Roman" w:hAnsi="Times New Roman" w:cs="Times New Roman"/>
                  <w:sz w:val="20"/>
                  <w:szCs w:val="20"/>
                </w:rPr>
                <w:delText>V</w:delText>
              </w:r>
              <w:r w:rsidR="00A24456" w:rsidRPr="00AB1C8D" w:rsidDel="000E4225">
                <w:rPr>
                  <w:rFonts w:ascii="Times New Roman" w:hAnsi="Times New Roman" w:cs="Times New Roman"/>
                  <w:sz w:val="20"/>
                  <w:szCs w:val="20"/>
                </w:rPr>
                <w:delText xml:space="preserve">alue of guaranteed assets - </w:delText>
              </w:r>
              <w:r w:rsidR="002B51E5" w:rsidRPr="00AB1C8D" w:rsidDel="000E4225">
                <w:rPr>
                  <w:rFonts w:ascii="Times New Roman" w:hAnsi="Times New Roman" w:cs="Times New Roman"/>
                  <w:sz w:val="20"/>
                  <w:szCs w:val="20"/>
                </w:rPr>
                <w:delText>G</w:delText>
              </w:r>
              <w:r w:rsidR="00A24456" w:rsidRPr="00AB1C8D" w:rsidDel="000E4225">
                <w:rPr>
                  <w:rFonts w:ascii="Times New Roman" w:hAnsi="Times New Roman" w:cs="Times New Roman"/>
                  <w:sz w:val="20"/>
                  <w:szCs w:val="20"/>
                </w:rPr>
                <w:delText xml:space="preserve">uarantees received by the undertaking, including letters of credit, of which, guarantees, including letters of credit received from other undertakings of the </w:delText>
              </w:r>
              <w:r w:rsidR="00A24456" w:rsidRPr="00AB1C8D" w:rsidDel="000E4225">
                <w:rPr>
                  <w:rFonts w:ascii="Times New Roman" w:hAnsi="Times New Roman" w:cs="Times New Roman"/>
                  <w:sz w:val="20"/>
                  <w:szCs w:val="20"/>
                </w:rPr>
                <w:lastRenderedPageBreak/>
                <w:delText>same group</w:delText>
              </w:r>
            </w:del>
          </w:p>
        </w:tc>
        <w:tc>
          <w:tcPr>
            <w:tcW w:w="0" w:type="auto"/>
          </w:tcPr>
          <w:p w:rsidR="00A24456" w:rsidRPr="00AB1C8D" w:rsidRDefault="00023A9F" w:rsidP="000F0588">
            <w:pPr>
              <w:rPr>
                <w:rFonts w:ascii="Times New Roman" w:hAnsi="Times New Roman" w:cs="Times New Roman"/>
                <w:sz w:val="20"/>
                <w:szCs w:val="20"/>
              </w:rPr>
            </w:pPr>
            <w:del w:id="149" w:author="Author">
              <w:r w:rsidRPr="00B276B8" w:rsidDel="000E4225">
                <w:rPr>
                  <w:rFonts w:ascii="Times New Roman" w:hAnsi="Times New Roman" w:cs="Times New Roman"/>
                  <w:sz w:val="20"/>
                  <w:szCs w:val="20"/>
                </w:rPr>
                <w:lastRenderedPageBreak/>
                <w:delText>Solvency II v</w:delText>
              </w:r>
              <w:r w:rsidR="00355BBA" w:rsidRPr="00AB1C8D" w:rsidDel="000E4225">
                <w:rPr>
                  <w:rFonts w:ascii="Times New Roman" w:hAnsi="Times New Roman" w:cs="Times New Roman"/>
                  <w:sz w:val="20"/>
                  <w:szCs w:val="20"/>
                </w:rPr>
                <w:delText>alue of the guaranteed asset for which the guarantees are received</w:delText>
              </w:r>
              <w:r w:rsidR="00DA6AC7" w:rsidRPr="00B276B8" w:rsidDel="000E4225">
                <w:rPr>
                  <w:rFonts w:ascii="Times New Roman" w:hAnsi="Times New Roman" w:cs="Times New Roman"/>
                  <w:sz w:val="20"/>
                  <w:szCs w:val="20"/>
                </w:rPr>
                <w:delText>.</w:delText>
              </w:r>
            </w:del>
          </w:p>
        </w:tc>
      </w:tr>
      <w:tr w:rsidR="00A3231D" w:rsidRPr="00B276B8" w:rsidTr="008C11FC">
        <w:tc>
          <w:tcPr>
            <w:tcW w:w="0" w:type="auto"/>
          </w:tcPr>
          <w:p w:rsidR="00A3231D" w:rsidRPr="00AB1C8D" w:rsidRDefault="00A3231D" w:rsidP="00A3231D">
            <w:pPr>
              <w:rPr>
                <w:rFonts w:ascii="Times New Roman" w:hAnsi="Times New Roman" w:cs="Times New Roman"/>
                <w:sz w:val="20"/>
                <w:szCs w:val="20"/>
              </w:rPr>
            </w:pPr>
            <w:del w:id="150" w:author="Author">
              <w:r w:rsidRPr="00AB1C8D" w:rsidDel="000E4225">
                <w:rPr>
                  <w:rFonts w:ascii="Times New Roman" w:hAnsi="Times New Roman" w:cs="Times New Roman"/>
                  <w:sz w:val="20"/>
                  <w:szCs w:val="20"/>
                </w:rPr>
                <w:lastRenderedPageBreak/>
                <w:delText>C0040/</w:delText>
              </w:r>
              <w:r w:rsidR="00F94146" w:rsidRPr="00AB1C8D" w:rsidDel="000E4225">
                <w:rPr>
                  <w:rFonts w:ascii="Times New Roman" w:hAnsi="Times New Roman" w:cs="Times New Roman"/>
                  <w:sz w:val="20"/>
                  <w:szCs w:val="20"/>
                </w:rPr>
                <w:delText>R0</w:delText>
              </w:r>
              <w:r w:rsidRPr="00AB1C8D" w:rsidDel="000E4225">
                <w:rPr>
                  <w:rFonts w:ascii="Times New Roman" w:hAnsi="Times New Roman" w:cs="Times New Roman"/>
                  <w:sz w:val="20"/>
                  <w:szCs w:val="20"/>
                </w:rPr>
                <w:delText>010</w:delText>
              </w:r>
            </w:del>
          </w:p>
        </w:tc>
        <w:tc>
          <w:tcPr>
            <w:tcW w:w="0" w:type="auto"/>
          </w:tcPr>
          <w:p w:rsidR="00A3231D" w:rsidRPr="00AB1C8D" w:rsidRDefault="00023A9F">
            <w:pPr>
              <w:rPr>
                <w:rFonts w:ascii="Times New Roman" w:hAnsi="Times New Roman" w:cs="Times New Roman"/>
                <w:sz w:val="20"/>
                <w:szCs w:val="20"/>
              </w:rPr>
            </w:pPr>
            <w:del w:id="151" w:author="Author">
              <w:r w:rsidRPr="00B276B8" w:rsidDel="000E4225">
                <w:rPr>
                  <w:rFonts w:ascii="Times New Roman" w:hAnsi="Times New Roman" w:cs="Times New Roman"/>
                  <w:sz w:val="20"/>
                  <w:szCs w:val="20"/>
                </w:rPr>
                <w:delText>V</w:delText>
              </w:r>
              <w:r w:rsidR="00A3231D" w:rsidRPr="00AB1C8D" w:rsidDel="000E4225">
                <w:rPr>
                  <w:rFonts w:ascii="Times New Roman" w:hAnsi="Times New Roman" w:cs="Times New Roman"/>
                  <w:sz w:val="20"/>
                  <w:szCs w:val="20"/>
                </w:rPr>
                <w:delText xml:space="preserve">alue of guaranteed liabilities - </w:delText>
              </w:r>
              <w:r w:rsidR="002B51E5" w:rsidRPr="00AB1C8D" w:rsidDel="000E4225">
                <w:rPr>
                  <w:rFonts w:ascii="Times New Roman" w:hAnsi="Times New Roman" w:cs="Times New Roman"/>
                  <w:sz w:val="20"/>
                  <w:szCs w:val="20"/>
                </w:rPr>
                <w:delText>G</w:delText>
              </w:r>
              <w:r w:rsidR="00A3231D" w:rsidRPr="00AB1C8D" w:rsidDel="000E4225">
                <w:rPr>
                  <w:rFonts w:ascii="Times New Roman" w:hAnsi="Times New Roman" w:cs="Times New Roman"/>
                  <w:sz w:val="20"/>
                  <w:szCs w:val="20"/>
                </w:rPr>
                <w:delText>uarantees provided by the undertaking, including letters of credit</w:delText>
              </w:r>
            </w:del>
          </w:p>
        </w:tc>
        <w:tc>
          <w:tcPr>
            <w:tcW w:w="0" w:type="auto"/>
          </w:tcPr>
          <w:p w:rsidR="00A3231D" w:rsidRPr="00AB1C8D" w:rsidRDefault="00023A9F" w:rsidP="000F0588">
            <w:pPr>
              <w:rPr>
                <w:rFonts w:ascii="Times New Roman" w:hAnsi="Times New Roman" w:cs="Times New Roman"/>
                <w:sz w:val="20"/>
                <w:szCs w:val="20"/>
              </w:rPr>
            </w:pPr>
            <w:del w:id="152" w:author="Author">
              <w:r w:rsidRPr="00B276B8" w:rsidDel="000E4225">
                <w:rPr>
                  <w:rFonts w:ascii="Times New Roman" w:hAnsi="Times New Roman" w:cs="Times New Roman"/>
                  <w:sz w:val="20"/>
                  <w:szCs w:val="20"/>
                </w:rPr>
                <w:delText>Solvency II v</w:delText>
              </w:r>
              <w:r w:rsidR="00A3231D" w:rsidRPr="00AB1C8D" w:rsidDel="000E4225">
                <w:rPr>
                  <w:rFonts w:ascii="Times New Roman" w:hAnsi="Times New Roman" w:cs="Times New Roman"/>
                  <w:sz w:val="20"/>
                  <w:szCs w:val="20"/>
                </w:rPr>
                <w:delText>alue of the</w:delText>
              </w:r>
              <w:r w:rsidR="00174EAE" w:rsidRPr="00AB1C8D" w:rsidDel="000E4225">
                <w:rPr>
                  <w:rFonts w:ascii="Times New Roman" w:hAnsi="Times New Roman" w:cs="Times New Roman"/>
                  <w:sz w:val="20"/>
                  <w:szCs w:val="20"/>
                </w:rPr>
                <w:delText xml:space="preserve"> guaranteed</w:delText>
              </w:r>
              <w:r w:rsidR="00A3231D" w:rsidRPr="00AB1C8D" w:rsidDel="000E4225">
                <w:rPr>
                  <w:rFonts w:ascii="Times New Roman" w:hAnsi="Times New Roman" w:cs="Times New Roman"/>
                  <w:sz w:val="20"/>
                  <w:szCs w:val="20"/>
                </w:rPr>
                <w:delText xml:space="preserve"> liabilities for which the guarantees are provided</w:delText>
              </w:r>
              <w:r w:rsidR="00DA6AC7" w:rsidRPr="00B276B8" w:rsidDel="000E4225">
                <w:rPr>
                  <w:rFonts w:ascii="Times New Roman" w:hAnsi="Times New Roman" w:cs="Times New Roman"/>
                  <w:sz w:val="20"/>
                  <w:szCs w:val="20"/>
                </w:rPr>
                <w:delText>.</w:delText>
              </w:r>
            </w:del>
          </w:p>
        </w:tc>
      </w:tr>
      <w:tr w:rsidR="00A3231D" w:rsidRPr="00B276B8" w:rsidTr="008C11FC">
        <w:tc>
          <w:tcPr>
            <w:tcW w:w="0" w:type="auto"/>
          </w:tcPr>
          <w:p w:rsidR="00A3231D" w:rsidRPr="00AB1C8D" w:rsidRDefault="00A3231D" w:rsidP="00A3231D">
            <w:pPr>
              <w:rPr>
                <w:rFonts w:ascii="Times New Roman" w:hAnsi="Times New Roman" w:cs="Times New Roman"/>
                <w:sz w:val="20"/>
                <w:szCs w:val="20"/>
              </w:rPr>
            </w:pPr>
            <w:del w:id="153" w:author="Author">
              <w:r w:rsidRPr="00AB1C8D" w:rsidDel="000E4225">
                <w:rPr>
                  <w:rFonts w:ascii="Times New Roman" w:hAnsi="Times New Roman" w:cs="Times New Roman"/>
                  <w:sz w:val="20"/>
                  <w:szCs w:val="20"/>
                </w:rPr>
                <w:delText>C0040/</w:delText>
              </w:r>
              <w:r w:rsidR="00F94146" w:rsidRPr="00AB1C8D" w:rsidDel="000E4225">
                <w:rPr>
                  <w:rFonts w:ascii="Times New Roman" w:hAnsi="Times New Roman" w:cs="Times New Roman"/>
                  <w:sz w:val="20"/>
                  <w:szCs w:val="20"/>
                </w:rPr>
                <w:delText>R0</w:delText>
              </w:r>
              <w:r w:rsidRPr="00AB1C8D" w:rsidDel="000E4225">
                <w:rPr>
                  <w:rFonts w:ascii="Times New Roman" w:hAnsi="Times New Roman" w:cs="Times New Roman"/>
                  <w:sz w:val="20"/>
                  <w:szCs w:val="20"/>
                </w:rPr>
                <w:delText>020</w:delText>
              </w:r>
            </w:del>
          </w:p>
        </w:tc>
        <w:tc>
          <w:tcPr>
            <w:tcW w:w="0" w:type="auto"/>
          </w:tcPr>
          <w:p w:rsidR="00A3231D" w:rsidRPr="00AB1C8D" w:rsidRDefault="002D0341">
            <w:pPr>
              <w:rPr>
                <w:rFonts w:ascii="Times New Roman" w:hAnsi="Times New Roman" w:cs="Times New Roman"/>
                <w:sz w:val="20"/>
                <w:szCs w:val="20"/>
              </w:rPr>
            </w:pPr>
            <w:del w:id="154" w:author="Author">
              <w:r w:rsidRPr="00B276B8" w:rsidDel="000E4225">
                <w:rPr>
                  <w:rFonts w:ascii="Times New Roman" w:hAnsi="Times New Roman" w:cs="Times New Roman"/>
                  <w:sz w:val="20"/>
                  <w:szCs w:val="20"/>
                </w:rPr>
                <w:delText>V</w:delText>
              </w:r>
              <w:r w:rsidR="00A3231D" w:rsidRPr="00AB1C8D" w:rsidDel="000E4225">
                <w:rPr>
                  <w:rFonts w:ascii="Times New Roman" w:hAnsi="Times New Roman" w:cs="Times New Roman"/>
                  <w:sz w:val="20"/>
                  <w:szCs w:val="20"/>
                </w:rPr>
                <w:delText xml:space="preserve">alue of guaranteed liabilities - </w:delText>
              </w:r>
              <w:r w:rsidR="002B51E5" w:rsidRPr="00AB1C8D" w:rsidDel="000E4225">
                <w:rPr>
                  <w:rFonts w:ascii="Times New Roman" w:hAnsi="Times New Roman" w:cs="Times New Roman"/>
                  <w:sz w:val="20"/>
                  <w:szCs w:val="20"/>
                </w:rPr>
                <w:delText>G</w:delText>
              </w:r>
              <w:r w:rsidR="00A3231D" w:rsidRPr="00AB1C8D" w:rsidDel="000E4225">
                <w:rPr>
                  <w:rFonts w:ascii="Times New Roman" w:hAnsi="Times New Roman" w:cs="Times New Roman"/>
                  <w:sz w:val="20"/>
                  <w:szCs w:val="20"/>
                </w:rPr>
                <w:delText>uarantees provided by the undertaking, including letters of credit, of which, guarantees, including letters of credit provided to other undertakings of the same group</w:delText>
              </w:r>
            </w:del>
          </w:p>
        </w:tc>
        <w:tc>
          <w:tcPr>
            <w:tcW w:w="0" w:type="auto"/>
          </w:tcPr>
          <w:p w:rsidR="00A3231D" w:rsidRPr="00AB1C8D" w:rsidRDefault="002D0341">
            <w:pPr>
              <w:rPr>
                <w:rFonts w:ascii="Times New Roman" w:hAnsi="Times New Roman" w:cs="Times New Roman"/>
                <w:sz w:val="20"/>
                <w:szCs w:val="20"/>
              </w:rPr>
            </w:pPr>
            <w:del w:id="155" w:author="Author">
              <w:r w:rsidRPr="00B276B8" w:rsidDel="000E4225">
                <w:rPr>
                  <w:rFonts w:ascii="Times New Roman" w:hAnsi="Times New Roman" w:cs="Times New Roman"/>
                  <w:sz w:val="20"/>
                  <w:szCs w:val="20"/>
                </w:rPr>
                <w:delText>Solvency II v</w:delText>
              </w:r>
              <w:r w:rsidR="00A3231D" w:rsidRPr="00AB1C8D" w:rsidDel="000E4225">
                <w:rPr>
                  <w:rFonts w:ascii="Times New Roman" w:hAnsi="Times New Roman" w:cs="Times New Roman"/>
                  <w:sz w:val="20"/>
                  <w:szCs w:val="20"/>
                </w:rPr>
                <w:delText>alue of the</w:delText>
              </w:r>
              <w:r w:rsidR="00174EAE" w:rsidRPr="00AB1C8D" w:rsidDel="000E4225">
                <w:rPr>
                  <w:rFonts w:ascii="Times New Roman" w:hAnsi="Times New Roman" w:cs="Times New Roman"/>
                  <w:sz w:val="20"/>
                  <w:szCs w:val="20"/>
                </w:rPr>
                <w:delText xml:space="preserve"> guaranteed</w:delText>
              </w:r>
              <w:r w:rsidR="00A3231D" w:rsidRPr="00AB1C8D" w:rsidDel="000E4225">
                <w:rPr>
                  <w:rFonts w:ascii="Times New Roman" w:hAnsi="Times New Roman" w:cs="Times New Roman"/>
                  <w:sz w:val="20"/>
                  <w:szCs w:val="20"/>
                </w:rPr>
                <w:delText xml:space="preserve"> liabilities for which the guarantees are provided</w:delText>
              </w:r>
              <w:r w:rsidR="00DA6AC7" w:rsidRPr="00B276B8" w:rsidDel="000E4225">
                <w:rPr>
                  <w:rFonts w:ascii="Times New Roman" w:hAnsi="Times New Roman" w:cs="Times New Roman"/>
                  <w:sz w:val="20"/>
                  <w:szCs w:val="20"/>
                </w:rPr>
                <w:delText>.</w:delText>
              </w:r>
            </w:del>
          </w:p>
        </w:tc>
      </w:tr>
      <w:tr w:rsidR="00430C47" w:rsidRPr="00B276B8" w:rsidTr="008C11FC">
        <w:tc>
          <w:tcPr>
            <w:tcW w:w="0" w:type="auto"/>
            <w:hideMark/>
          </w:tcPr>
          <w:p w:rsidR="00430C47" w:rsidRPr="00B276B8" w:rsidRDefault="00430C47"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R0100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t>(A10)</w:t>
            </w:r>
          </w:p>
        </w:tc>
        <w:tc>
          <w:tcPr>
            <w:tcW w:w="0" w:type="auto"/>
            <w:hideMark/>
          </w:tcPr>
          <w:p w:rsidR="00430C47" w:rsidRPr="00AB1C8D" w:rsidRDefault="00567CEA" w:rsidP="00390624">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56" w:author="Author">
              <w:del w:id="157" w:author="Author">
                <w:r w:rsidR="002272B1" w:rsidDel="00390624">
                  <w:rPr>
                    <w:rFonts w:ascii="Times New Roman" w:hAnsi="Times New Roman" w:cs="Times New Roman"/>
                    <w:sz w:val="20"/>
                    <w:szCs w:val="20"/>
                  </w:rPr>
                  <w:delText>/assets</w:delText>
                </w:r>
              </w:del>
            </w:ins>
            <w:r w:rsidR="00430C47" w:rsidRPr="00AB1C8D">
              <w:rPr>
                <w:rFonts w:ascii="Times New Roman" w:hAnsi="Times New Roman" w:cs="Times New Roman"/>
                <w:sz w:val="20"/>
                <w:szCs w:val="20"/>
              </w:rPr>
              <w:t xml:space="preserve"> -Collateral held for loans made or bonds purchased</w:t>
            </w:r>
          </w:p>
        </w:tc>
        <w:tc>
          <w:tcPr>
            <w:tcW w:w="0" w:type="auto"/>
            <w:hideMark/>
          </w:tcPr>
          <w:p w:rsidR="00D64EE9" w:rsidRPr="00AB1C8D" w:rsidRDefault="00107354"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430C47" w:rsidRPr="00AB1C8D">
              <w:rPr>
                <w:rFonts w:ascii="Times New Roman" w:hAnsi="Times New Roman" w:cs="Times New Roman"/>
                <w:sz w:val="20"/>
                <w:szCs w:val="20"/>
              </w:rPr>
              <w:t xml:space="preserve">alue of the </w:t>
            </w:r>
            <w:r w:rsidR="00E81326" w:rsidRPr="00AB1C8D">
              <w:rPr>
                <w:rFonts w:ascii="Times New Roman" w:hAnsi="Times New Roman" w:cs="Times New Roman"/>
                <w:sz w:val="20"/>
                <w:szCs w:val="20"/>
              </w:rPr>
              <w:t>collaterals held for loans made or bonds purchased</w:t>
            </w:r>
            <w:r w:rsidR="00B43A52" w:rsidRPr="00AB1C8D">
              <w:rPr>
                <w:rFonts w:ascii="Times New Roman" w:hAnsi="Times New Roman" w:cs="Times New Roman"/>
                <w:sz w:val="20"/>
                <w:szCs w:val="20"/>
              </w:rPr>
              <w:t xml:space="preserve">. </w:t>
            </w:r>
          </w:p>
          <w:p w:rsidR="00D64EE9" w:rsidRPr="00AB1C8D" w:rsidRDefault="00D64EE9">
            <w:pPr>
              <w:rPr>
                <w:rFonts w:ascii="Times New Roman" w:hAnsi="Times New Roman" w:cs="Times New Roman"/>
                <w:sz w:val="20"/>
                <w:szCs w:val="20"/>
              </w:rPr>
            </w:pPr>
          </w:p>
          <w:p w:rsidR="00430C47" w:rsidRPr="00AB1C8D" w:rsidRDefault="00B43A52" w:rsidP="001453CD">
            <w:pPr>
              <w:rPr>
                <w:rFonts w:ascii="Times New Roman" w:hAnsi="Times New Roman" w:cs="Times New Roman"/>
                <w:sz w:val="20"/>
                <w:szCs w:val="20"/>
              </w:rPr>
            </w:pPr>
            <w:del w:id="158" w:author="Author">
              <w:r w:rsidRPr="00AB1C8D" w:rsidDel="00155626">
                <w:rPr>
                  <w:rFonts w:ascii="Times New Roman" w:hAnsi="Times New Roman" w:cs="Times New Roman"/>
                  <w:sz w:val="20"/>
                  <w:szCs w:val="20"/>
                </w:rPr>
                <w:delText xml:space="preserve">A collateral is an asset with a monetary value </w:delText>
              </w:r>
              <w:r w:rsidR="0099203F" w:rsidRPr="00AB1C8D" w:rsidDel="00155626">
                <w:rPr>
                  <w:rFonts w:ascii="Times New Roman" w:hAnsi="Times New Roman" w:cs="Times New Roman"/>
                  <w:sz w:val="20"/>
                  <w:szCs w:val="20"/>
                </w:rPr>
                <w:delText xml:space="preserve">or a guarantee/ commitment </w:delText>
              </w:r>
              <w:r w:rsidRPr="00AB1C8D" w:rsidDel="00155626">
                <w:rPr>
                  <w:rFonts w:ascii="Times New Roman" w:hAnsi="Times New Roman" w:cs="Times New Roman"/>
                  <w:sz w:val="20"/>
                  <w:szCs w:val="20"/>
                </w:rPr>
                <w:delText>that secure the lender against the defaults of the borrower.</w:delText>
              </w:r>
            </w:del>
          </w:p>
        </w:tc>
      </w:tr>
      <w:tr w:rsidR="00E81326" w:rsidRPr="00B276B8" w:rsidTr="008C11FC">
        <w:tc>
          <w:tcPr>
            <w:tcW w:w="0" w:type="auto"/>
            <w:hideMark/>
          </w:tcPr>
          <w:p w:rsidR="00E81326"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E81326" w:rsidRPr="00AB1C8D">
              <w:rPr>
                <w:rFonts w:ascii="Times New Roman" w:hAnsi="Times New Roman" w:cs="Times New Roman"/>
                <w:sz w:val="20"/>
                <w:szCs w:val="20"/>
              </w:rPr>
              <w:t>0/</w:t>
            </w:r>
            <w:r w:rsidRPr="00AB1C8D">
              <w:rPr>
                <w:rFonts w:ascii="Times New Roman" w:hAnsi="Times New Roman" w:cs="Times New Roman"/>
                <w:sz w:val="20"/>
                <w:szCs w:val="20"/>
              </w:rPr>
              <w:t>R0110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(A12A)</w:t>
            </w:r>
          </w:p>
        </w:tc>
        <w:tc>
          <w:tcPr>
            <w:tcW w:w="0" w:type="auto"/>
            <w:hideMark/>
          </w:tcPr>
          <w:p w:rsidR="00E81326" w:rsidRPr="00AB1C8D" w:rsidRDefault="00567CEA" w:rsidP="00390624">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59" w:author="Author">
              <w:del w:id="160" w:author="Author">
                <w:r w:rsidR="002272B1" w:rsidDel="00390624">
                  <w:rPr>
                    <w:rFonts w:ascii="Times New Roman" w:hAnsi="Times New Roman" w:cs="Times New Roman"/>
                    <w:sz w:val="20"/>
                    <w:szCs w:val="20"/>
                  </w:rPr>
                  <w:delText>/assets</w:delText>
                </w:r>
              </w:del>
            </w:ins>
            <w:r w:rsidRPr="00B276B8">
              <w:rPr>
                <w:rFonts w:ascii="Times New Roman" w:hAnsi="Times New Roman" w:cs="Times New Roman"/>
                <w:sz w:val="20"/>
                <w:szCs w:val="20"/>
              </w:rPr>
              <w:t xml:space="preserve"> </w:t>
            </w:r>
            <w:r w:rsidR="00E81326" w:rsidRPr="00AB1C8D">
              <w:rPr>
                <w:rFonts w:ascii="Times New Roman" w:hAnsi="Times New Roman" w:cs="Times New Roman"/>
                <w:sz w:val="20"/>
                <w:szCs w:val="20"/>
              </w:rPr>
              <w:t>-Collateral held for derivatives</w:t>
            </w:r>
          </w:p>
        </w:tc>
        <w:tc>
          <w:tcPr>
            <w:tcW w:w="0" w:type="auto"/>
            <w:hideMark/>
          </w:tcPr>
          <w:p w:rsidR="00987A31" w:rsidRPr="00AB1C8D" w:rsidRDefault="00A55C52" w:rsidP="00987A31">
            <w:pPr>
              <w:rPr>
                <w:rFonts w:ascii="Times New Roman" w:hAnsi="Times New Roman" w:cs="Times New Roman"/>
                <w:sz w:val="20"/>
                <w:szCs w:val="20"/>
              </w:rPr>
            </w:pPr>
            <w:r w:rsidRPr="00B276B8">
              <w:rPr>
                <w:rFonts w:ascii="Times New Roman" w:hAnsi="Times New Roman" w:cs="Times New Roman"/>
                <w:sz w:val="20"/>
                <w:szCs w:val="20"/>
              </w:rPr>
              <w:t>Solvency</w:t>
            </w:r>
            <w:r w:rsidR="00556D12">
              <w:rPr>
                <w:rFonts w:ascii="Times New Roman" w:hAnsi="Times New Roman" w:cs="Times New Roman"/>
                <w:sz w:val="20"/>
                <w:szCs w:val="20"/>
              </w:rPr>
              <w:t xml:space="preserve"> II</w:t>
            </w:r>
            <w:r w:rsidRPr="00B276B8">
              <w:rPr>
                <w:rFonts w:ascii="Times New Roman" w:hAnsi="Times New Roman" w:cs="Times New Roman"/>
                <w:sz w:val="20"/>
                <w:szCs w:val="20"/>
              </w:rPr>
              <w:t xml:space="preserve"> v</w:t>
            </w:r>
            <w:r w:rsidR="00E81326" w:rsidRPr="00AB1C8D">
              <w:rPr>
                <w:rFonts w:ascii="Times New Roman" w:hAnsi="Times New Roman" w:cs="Times New Roman"/>
                <w:sz w:val="20"/>
                <w:szCs w:val="20"/>
              </w:rPr>
              <w:t>alue of the collaterals held for derivatives</w:t>
            </w:r>
            <w:r w:rsidR="00BC6EDA" w:rsidRPr="00AB1C8D">
              <w:rPr>
                <w:rFonts w:ascii="Times New Roman" w:hAnsi="Times New Roman" w:cs="Times New Roman"/>
                <w:sz w:val="20"/>
                <w:szCs w:val="20"/>
              </w:rPr>
              <w:t>.</w:t>
            </w:r>
          </w:p>
          <w:p w:rsidR="00E81326" w:rsidRPr="00AB1C8D" w:rsidRDefault="00E81326" w:rsidP="000F0588">
            <w:pPr>
              <w:rPr>
                <w:rFonts w:ascii="Times New Roman" w:hAnsi="Times New Roman" w:cs="Times New Roman"/>
                <w:sz w:val="20"/>
                <w:szCs w:val="20"/>
              </w:rPr>
            </w:pPr>
          </w:p>
          <w:p w:rsidR="00987A31" w:rsidRPr="00AB1C8D" w:rsidRDefault="0099203F" w:rsidP="001453CD">
            <w:pPr>
              <w:rPr>
                <w:rFonts w:ascii="Times New Roman" w:hAnsi="Times New Roman" w:cs="Times New Roman"/>
                <w:sz w:val="20"/>
                <w:szCs w:val="20"/>
              </w:rPr>
            </w:pPr>
            <w:del w:id="161" w:author="Author">
              <w:r w:rsidRPr="00AB1C8D" w:rsidDel="00B259D9">
                <w:rPr>
                  <w:rFonts w:ascii="Times New Roman" w:hAnsi="Times New Roman" w:cs="Times New Roman"/>
                  <w:sz w:val="20"/>
                  <w:szCs w:val="20"/>
                </w:rPr>
                <w:delText>A collateral is an asset with a monetary value or a guarantee/ commitment that secure the lender against the defaults of the borrower.</w:delText>
              </w:r>
            </w:del>
          </w:p>
        </w:tc>
      </w:tr>
      <w:tr w:rsidR="00E81326" w:rsidRPr="00B276B8" w:rsidTr="008C11FC">
        <w:tc>
          <w:tcPr>
            <w:tcW w:w="0" w:type="auto"/>
            <w:hideMark/>
          </w:tcPr>
          <w:p w:rsidR="00E81326"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E81326" w:rsidRPr="00AB1C8D">
              <w:rPr>
                <w:rFonts w:ascii="Times New Roman" w:hAnsi="Times New Roman" w:cs="Times New Roman"/>
                <w:sz w:val="20"/>
                <w:szCs w:val="20"/>
              </w:rPr>
              <w:t>0/</w:t>
            </w:r>
            <w:r w:rsidRPr="00AB1C8D">
              <w:rPr>
                <w:rFonts w:ascii="Times New Roman" w:hAnsi="Times New Roman" w:cs="Times New Roman"/>
                <w:sz w:val="20"/>
                <w:szCs w:val="20"/>
              </w:rPr>
              <w:t>R0120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(A13)</w:t>
            </w:r>
          </w:p>
        </w:tc>
        <w:tc>
          <w:tcPr>
            <w:tcW w:w="0" w:type="auto"/>
            <w:hideMark/>
          </w:tcPr>
          <w:p w:rsidR="00E81326" w:rsidRPr="00AB1C8D" w:rsidRDefault="00567CEA" w:rsidP="00390624">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62" w:author="Author">
              <w:del w:id="163" w:author="Author">
                <w:r w:rsidR="002272B1" w:rsidDel="00390624">
                  <w:rPr>
                    <w:rFonts w:ascii="Times New Roman" w:hAnsi="Times New Roman" w:cs="Times New Roman"/>
                    <w:sz w:val="20"/>
                    <w:szCs w:val="20"/>
                  </w:rPr>
                  <w:delText>/assets</w:delText>
                </w:r>
              </w:del>
            </w:ins>
            <w:r w:rsidRPr="00B276B8">
              <w:rPr>
                <w:rFonts w:ascii="Times New Roman" w:hAnsi="Times New Roman" w:cs="Times New Roman"/>
                <w:sz w:val="20"/>
                <w:szCs w:val="20"/>
              </w:rPr>
              <w:t xml:space="preserve"> </w:t>
            </w:r>
            <w:r w:rsidR="00E81326" w:rsidRPr="00AB1C8D">
              <w:rPr>
                <w:rFonts w:ascii="Times New Roman" w:hAnsi="Times New Roman" w:cs="Times New Roman"/>
                <w:sz w:val="20"/>
                <w:szCs w:val="20"/>
              </w:rPr>
              <w:t>- Assets pledged by reinsurers for ceded technical provisions</w:t>
            </w:r>
          </w:p>
        </w:tc>
        <w:tc>
          <w:tcPr>
            <w:tcW w:w="0" w:type="auto"/>
            <w:hideMark/>
          </w:tcPr>
          <w:p w:rsidR="00E81326"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E81326" w:rsidRPr="00AB1C8D">
              <w:rPr>
                <w:rFonts w:ascii="Times New Roman" w:hAnsi="Times New Roman" w:cs="Times New Roman"/>
                <w:sz w:val="20"/>
                <w:szCs w:val="20"/>
              </w:rPr>
              <w:t>alue of the assets pledged by reinsurers for ceded technical provisions</w:t>
            </w:r>
            <w:r w:rsidR="00BC6EDA" w:rsidRPr="00AB1C8D">
              <w:rPr>
                <w:rFonts w:ascii="Times New Roman" w:hAnsi="Times New Roman" w:cs="Times New Roman"/>
                <w:sz w:val="20"/>
                <w:szCs w:val="20"/>
              </w:rPr>
              <w:t>.</w:t>
            </w:r>
          </w:p>
          <w:p w:rsidR="00BC6EDA" w:rsidRPr="00AB1C8D" w:rsidRDefault="00BC6EDA">
            <w:pPr>
              <w:rPr>
                <w:rFonts w:ascii="Times New Roman" w:hAnsi="Times New Roman" w:cs="Times New Roman"/>
                <w:sz w:val="20"/>
                <w:szCs w:val="20"/>
              </w:rPr>
            </w:pPr>
          </w:p>
          <w:p w:rsidR="00BC6EDA" w:rsidRPr="00AB1C8D" w:rsidRDefault="0099203F" w:rsidP="001453CD">
            <w:pPr>
              <w:rPr>
                <w:rFonts w:ascii="Times New Roman" w:hAnsi="Times New Roman" w:cs="Times New Roman"/>
                <w:sz w:val="20"/>
                <w:szCs w:val="20"/>
              </w:rPr>
            </w:pPr>
            <w:del w:id="164" w:author="Author">
              <w:r w:rsidRPr="00AB1C8D" w:rsidDel="00B259D9">
                <w:rPr>
                  <w:rFonts w:ascii="Times New Roman" w:hAnsi="Times New Roman" w:cs="Times New Roman"/>
                  <w:sz w:val="20"/>
                  <w:szCs w:val="20"/>
                </w:rPr>
                <w:delText>A collateral is an asset with a monetary value or a guarantee/ commitment that secure the lender against the defaults of the borrower.</w:delText>
              </w:r>
            </w:del>
          </w:p>
        </w:tc>
      </w:tr>
      <w:tr w:rsidR="00E81326" w:rsidRPr="00B276B8" w:rsidTr="008C11FC">
        <w:tc>
          <w:tcPr>
            <w:tcW w:w="0" w:type="auto"/>
            <w:hideMark/>
          </w:tcPr>
          <w:p w:rsidR="00E81326" w:rsidRPr="00B276B8" w:rsidRDefault="00F94146" w:rsidP="00E8132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E81326" w:rsidRPr="00AB1C8D">
              <w:rPr>
                <w:rFonts w:ascii="Times New Roman" w:hAnsi="Times New Roman" w:cs="Times New Roman"/>
                <w:sz w:val="20"/>
                <w:szCs w:val="20"/>
              </w:rPr>
              <w:t>0/</w:t>
            </w:r>
            <w:r w:rsidRPr="00AB1C8D">
              <w:rPr>
                <w:rFonts w:ascii="Times New Roman" w:hAnsi="Times New Roman" w:cs="Times New Roman"/>
                <w:sz w:val="20"/>
                <w:szCs w:val="20"/>
              </w:rPr>
              <w:t>R0130</w:t>
            </w:r>
          </w:p>
          <w:p w:rsidR="00287010" w:rsidRPr="00AB1C8D" w:rsidRDefault="00287010" w:rsidP="00E81326">
            <w:pPr>
              <w:rPr>
                <w:rFonts w:ascii="Times New Roman" w:hAnsi="Times New Roman" w:cs="Times New Roman"/>
                <w:sz w:val="20"/>
                <w:szCs w:val="20"/>
              </w:rPr>
            </w:pPr>
            <w:r w:rsidRPr="00B276B8">
              <w:rPr>
                <w:rFonts w:ascii="Times New Roman" w:hAnsi="Times New Roman" w:cs="Times New Roman"/>
                <w:sz w:val="20"/>
                <w:szCs w:val="20"/>
              </w:rPr>
              <w:t>(A13A)</w:t>
            </w:r>
          </w:p>
        </w:tc>
        <w:tc>
          <w:tcPr>
            <w:tcW w:w="0" w:type="auto"/>
            <w:hideMark/>
          </w:tcPr>
          <w:p w:rsidR="00E81326" w:rsidRPr="00AB1C8D" w:rsidRDefault="00567CEA" w:rsidP="00390624">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65" w:author="Author">
              <w:del w:id="166" w:author="Author">
                <w:r w:rsidR="002272B1" w:rsidDel="00390624">
                  <w:rPr>
                    <w:rFonts w:ascii="Times New Roman" w:hAnsi="Times New Roman" w:cs="Times New Roman"/>
                    <w:sz w:val="20"/>
                    <w:szCs w:val="20"/>
                  </w:rPr>
                  <w:delText>/assets</w:delText>
                </w:r>
              </w:del>
            </w:ins>
            <w:r w:rsidRPr="00B276B8">
              <w:rPr>
                <w:rFonts w:ascii="Times New Roman" w:hAnsi="Times New Roman" w:cs="Times New Roman"/>
                <w:sz w:val="20"/>
                <w:szCs w:val="20"/>
              </w:rPr>
              <w:t xml:space="preserve"> </w:t>
            </w:r>
            <w:r w:rsidR="00E81326" w:rsidRPr="00AB1C8D">
              <w:rPr>
                <w:rFonts w:ascii="Times New Roman" w:hAnsi="Times New Roman" w:cs="Times New Roman"/>
                <w:sz w:val="20"/>
                <w:szCs w:val="20"/>
              </w:rPr>
              <w:t>- Other collateral held</w:t>
            </w:r>
          </w:p>
        </w:tc>
        <w:tc>
          <w:tcPr>
            <w:tcW w:w="0" w:type="auto"/>
            <w:hideMark/>
          </w:tcPr>
          <w:p w:rsidR="00E81326" w:rsidRPr="00AB1C8D" w:rsidRDefault="00A55C52" w:rsidP="00E81326">
            <w:pPr>
              <w:rPr>
                <w:rFonts w:ascii="Times New Roman" w:hAnsi="Times New Roman" w:cs="Times New Roman"/>
                <w:sz w:val="20"/>
                <w:szCs w:val="20"/>
              </w:rPr>
            </w:pPr>
            <w:r w:rsidRPr="00B276B8">
              <w:rPr>
                <w:rFonts w:ascii="Times New Roman" w:hAnsi="Times New Roman" w:cs="Times New Roman"/>
                <w:sz w:val="20"/>
                <w:szCs w:val="20"/>
              </w:rPr>
              <w:t>Solvency II v</w:t>
            </w:r>
            <w:r w:rsidR="00E81326" w:rsidRPr="00AB1C8D">
              <w:rPr>
                <w:rFonts w:ascii="Times New Roman" w:hAnsi="Times New Roman" w:cs="Times New Roman"/>
                <w:sz w:val="20"/>
                <w:szCs w:val="20"/>
              </w:rPr>
              <w:t>alue of other collateral</w:t>
            </w:r>
            <w:ins w:id="167" w:author="Author">
              <w:r w:rsidR="000F3889">
                <w:rPr>
                  <w:rFonts w:ascii="Times New Roman" w:hAnsi="Times New Roman" w:cs="Times New Roman"/>
                  <w:sz w:val="20"/>
                  <w:szCs w:val="20"/>
                </w:rPr>
                <w:t>s</w:t>
              </w:r>
            </w:ins>
            <w:r w:rsidR="00E81326" w:rsidRPr="00AB1C8D">
              <w:rPr>
                <w:rFonts w:ascii="Times New Roman" w:hAnsi="Times New Roman" w:cs="Times New Roman"/>
                <w:sz w:val="20"/>
                <w:szCs w:val="20"/>
              </w:rPr>
              <w:t xml:space="preserve"> held</w:t>
            </w:r>
            <w:r w:rsidR="00BC6EDA" w:rsidRPr="00AB1C8D">
              <w:rPr>
                <w:rFonts w:ascii="Times New Roman" w:hAnsi="Times New Roman" w:cs="Times New Roman"/>
                <w:sz w:val="20"/>
                <w:szCs w:val="20"/>
              </w:rPr>
              <w:t>.</w:t>
            </w:r>
          </w:p>
          <w:p w:rsidR="00BC6EDA" w:rsidRPr="00AB1C8D" w:rsidRDefault="00BC6EDA" w:rsidP="00E81326">
            <w:pPr>
              <w:rPr>
                <w:rFonts w:ascii="Times New Roman" w:hAnsi="Times New Roman" w:cs="Times New Roman"/>
                <w:sz w:val="20"/>
                <w:szCs w:val="20"/>
              </w:rPr>
            </w:pPr>
          </w:p>
          <w:p w:rsidR="00BC6EDA" w:rsidRPr="00AB1C8D" w:rsidRDefault="0099203F" w:rsidP="001453CD">
            <w:pPr>
              <w:rPr>
                <w:rFonts w:ascii="Times New Roman" w:hAnsi="Times New Roman" w:cs="Times New Roman"/>
                <w:sz w:val="20"/>
                <w:szCs w:val="20"/>
              </w:rPr>
            </w:pPr>
            <w:del w:id="168" w:author="Author">
              <w:r w:rsidRPr="00AB1C8D" w:rsidDel="00B259D9">
                <w:rPr>
                  <w:rFonts w:ascii="Times New Roman" w:hAnsi="Times New Roman" w:cs="Times New Roman"/>
                  <w:sz w:val="20"/>
                  <w:szCs w:val="20"/>
                </w:rPr>
                <w:delText>A collateral is an asset with a monetary value or a guarantee/ commitment that secure the lender against the defaults of the borrower.</w:delText>
              </w:r>
            </w:del>
          </w:p>
        </w:tc>
      </w:tr>
      <w:tr w:rsidR="00697143" w:rsidRPr="00B276B8" w:rsidTr="008C11FC">
        <w:tc>
          <w:tcPr>
            <w:tcW w:w="0" w:type="auto"/>
            <w:hideMark/>
          </w:tcPr>
          <w:p w:rsidR="00697143" w:rsidRPr="00B276B8" w:rsidRDefault="00F94146" w:rsidP="00697143">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697143" w:rsidRPr="00AB1C8D">
              <w:rPr>
                <w:rFonts w:ascii="Times New Roman" w:hAnsi="Times New Roman" w:cs="Times New Roman"/>
                <w:sz w:val="20"/>
                <w:szCs w:val="20"/>
              </w:rPr>
              <w:t>0/</w:t>
            </w:r>
            <w:r w:rsidRPr="00AB1C8D">
              <w:rPr>
                <w:rFonts w:ascii="Times New Roman" w:hAnsi="Times New Roman" w:cs="Times New Roman"/>
                <w:sz w:val="20"/>
                <w:szCs w:val="20"/>
              </w:rPr>
              <w:t>R0200</w:t>
            </w:r>
          </w:p>
          <w:p w:rsidR="00287010" w:rsidRPr="00AB1C8D" w:rsidRDefault="00287010" w:rsidP="00697143">
            <w:pPr>
              <w:rPr>
                <w:rFonts w:ascii="Times New Roman" w:hAnsi="Times New Roman" w:cs="Times New Roman"/>
                <w:sz w:val="20"/>
                <w:szCs w:val="20"/>
              </w:rPr>
            </w:pPr>
            <w:r w:rsidRPr="00B276B8">
              <w:rPr>
                <w:rFonts w:ascii="Times New Roman" w:hAnsi="Times New Roman" w:cs="Times New Roman"/>
                <w:sz w:val="20"/>
                <w:szCs w:val="20"/>
              </w:rPr>
              <w:t>(A13B)</w:t>
            </w:r>
          </w:p>
        </w:tc>
        <w:tc>
          <w:tcPr>
            <w:tcW w:w="0" w:type="auto"/>
            <w:hideMark/>
          </w:tcPr>
          <w:p w:rsidR="00697143" w:rsidRPr="00AB1C8D" w:rsidRDefault="00567CEA" w:rsidP="00996645">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69" w:author="Author">
              <w:del w:id="170" w:author="Author">
                <w:r w:rsidR="002272B1" w:rsidDel="00996645">
                  <w:rPr>
                    <w:rFonts w:ascii="Times New Roman" w:hAnsi="Times New Roman" w:cs="Times New Roman"/>
                    <w:sz w:val="20"/>
                    <w:szCs w:val="20"/>
                  </w:rPr>
                  <w:delText>/assets</w:delText>
                </w:r>
              </w:del>
            </w:ins>
            <w:r w:rsidRPr="00B276B8">
              <w:rPr>
                <w:rFonts w:ascii="Times New Roman" w:hAnsi="Times New Roman" w:cs="Times New Roman"/>
                <w:sz w:val="20"/>
                <w:szCs w:val="20"/>
              </w:rPr>
              <w:t xml:space="preserve"> </w:t>
            </w:r>
            <w:r w:rsidR="00697143" w:rsidRPr="00AB1C8D">
              <w:rPr>
                <w:rFonts w:ascii="Times New Roman" w:hAnsi="Times New Roman" w:cs="Times New Roman"/>
                <w:sz w:val="20"/>
                <w:szCs w:val="20"/>
              </w:rPr>
              <w:t>-Total collateral held</w:t>
            </w:r>
          </w:p>
        </w:tc>
        <w:tc>
          <w:tcPr>
            <w:tcW w:w="0" w:type="auto"/>
            <w:hideMark/>
          </w:tcPr>
          <w:p w:rsidR="00697143" w:rsidRPr="00AB1C8D" w:rsidRDefault="0054527B" w:rsidP="00697143">
            <w:pPr>
              <w:rPr>
                <w:rFonts w:ascii="Times New Roman" w:hAnsi="Times New Roman" w:cs="Times New Roman"/>
                <w:sz w:val="20"/>
                <w:szCs w:val="20"/>
              </w:rPr>
            </w:pPr>
            <w:r w:rsidRPr="00AB1C8D">
              <w:rPr>
                <w:rFonts w:ascii="Times New Roman" w:hAnsi="Times New Roman" w:cs="Times New Roman"/>
                <w:sz w:val="20"/>
                <w:szCs w:val="20"/>
              </w:rPr>
              <w:t xml:space="preserve">Total </w:t>
            </w:r>
            <w:r w:rsidR="00A55C52"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697143" w:rsidRPr="00AB1C8D">
              <w:rPr>
                <w:rFonts w:ascii="Times New Roman" w:hAnsi="Times New Roman" w:cs="Times New Roman"/>
                <w:sz w:val="20"/>
                <w:szCs w:val="20"/>
              </w:rPr>
              <w:t>alue of the collateral</w:t>
            </w:r>
            <w:ins w:id="171" w:author="Author">
              <w:r w:rsidR="000F3889">
                <w:rPr>
                  <w:rFonts w:ascii="Times New Roman" w:hAnsi="Times New Roman" w:cs="Times New Roman"/>
                  <w:sz w:val="20"/>
                  <w:szCs w:val="20"/>
                </w:rPr>
                <w:t>s</w:t>
              </w:r>
            </w:ins>
            <w:r w:rsidR="00697143" w:rsidRPr="00AB1C8D">
              <w:rPr>
                <w:rFonts w:ascii="Times New Roman" w:hAnsi="Times New Roman" w:cs="Times New Roman"/>
                <w:sz w:val="20"/>
                <w:szCs w:val="20"/>
              </w:rPr>
              <w:t xml:space="preserve"> held</w:t>
            </w:r>
            <w:r w:rsidR="00697731" w:rsidRPr="00AB1C8D">
              <w:rPr>
                <w:rFonts w:ascii="Times New Roman" w:hAnsi="Times New Roman" w:cs="Times New Roman"/>
                <w:sz w:val="20"/>
                <w:szCs w:val="20"/>
              </w:rPr>
              <w:t>.</w:t>
            </w:r>
          </w:p>
          <w:p w:rsidR="00697731" w:rsidRPr="00AB1C8D" w:rsidRDefault="00697731" w:rsidP="00697143">
            <w:pPr>
              <w:rPr>
                <w:rFonts w:ascii="Times New Roman" w:hAnsi="Times New Roman" w:cs="Times New Roman"/>
                <w:sz w:val="20"/>
                <w:szCs w:val="20"/>
              </w:rPr>
            </w:pPr>
          </w:p>
          <w:p w:rsidR="00697731" w:rsidRPr="00AB1C8D" w:rsidRDefault="0099203F" w:rsidP="00504A1D">
            <w:pPr>
              <w:rPr>
                <w:rFonts w:ascii="Times New Roman" w:hAnsi="Times New Roman" w:cs="Times New Roman"/>
                <w:sz w:val="20"/>
                <w:szCs w:val="20"/>
              </w:rPr>
            </w:pPr>
            <w:del w:id="172" w:author="Author">
              <w:r w:rsidRPr="00AB1C8D" w:rsidDel="00B259D9">
                <w:rPr>
                  <w:rFonts w:ascii="Times New Roman" w:hAnsi="Times New Roman" w:cs="Times New Roman"/>
                  <w:sz w:val="20"/>
                  <w:szCs w:val="20"/>
                </w:rPr>
                <w:delText>A collateral is an asset with a monetary value or a guarantee/ commitment that secure the lender against the defaults of the borrower.</w:delText>
              </w:r>
            </w:del>
          </w:p>
        </w:tc>
      </w:tr>
      <w:tr w:rsidR="00F962FC" w:rsidRPr="00B276B8" w:rsidTr="008C11FC">
        <w:tc>
          <w:tcPr>
            <w:tcW w:w="0" w:type="auto"/>
            <w:hideMark/>
          </w:tcPr>
          <w:p w:rsidR="00F962FC" w:rsidRPr="00B276B8" w:rsidRDefault="00F962FC" w:rsidP="00F962FC">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R0100</w:t>
            </w:r>
          </w:p>
          <w:p w:rsidR="00287010" w:rsidRPr="00AB1C8D" w:rsidRDefault="00287010" w:rsidP="00F962FC">
            <w:pPr>
              <w:rPr>
                <w:rFonts w:ascii="Times New Roman" w:hAnsi="Times New Roman" w:cs="Times New Roman"/>
                <w:sz w:val="20"/>
                <w:szCs w:val="20"/>
              </w:rPr>
            </w:pPr>
            <w:r w:rsidRPr="00B276B8">
              <w:rPr>
                <w:rFonts w:ascii="Times New Roman" w:hAnsi="Times New Roman" w:cs="Times New Roman"/>
                <w:sz w:val="20"/>
                <w:szCs w:val="20"/>
              </w:rPr>
              <w:t>(B10)</w:t>
            </w:r>
          </w:p>
        </w:tc>
        <w:tc>
          <w:tcPr>
            <w:tcW w:w="0" w:type="auto"/>
            <w:hideMark/>
          </w:tcPr>
          <w:p w:rsidR="00F962FC" w:rsidRPr="00AB1C8D" w:rsidRDefault="00A55C52" w:rsidP="000F3889">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alue of</w:t>
            </w:r>
            <w:del w:id="173" w:author="Author">
              <w:r w:rsidR="00F962FC" w:rsidRPr="00AB1C8D" w:rsidDel="000F3889">
                <w:rPr>
                  <w:rFonts w:ascii="Times New Roman" w:hAnsi="Times New Roman" w:cs="Times New Roman"/>
                  <w:sz w:val="20"/>
                  <w:szCs w:val="20"/>
                </w:rPr>
                <w:delText xml:space="preserve"> guaranteed</w:delText>
              </w:r>
            </w:del>
            <w:r w:rsidR="00F962FC" w:rsidRPr="00AB1C8D">
              <w:rPr>
                <w:rFonts w:ascii="Times New Roman" w:hAnsi="Times New Roman" w:cs="Times New Roman"/>
                <w:sz w:val="20"/>
                <w:szCs w:val="20"/>
              </w:rPr>
              <w:t xml:space="preserve"> assets</w:t>
            </w:r>
            <w:ins w:id="174" w:author="Author">
              <w:r w:rsidR="000F3889">
                <w:t xml:space="preserve"> </w:t>
              </w:r>
              <w:r w:rsidR="000F3889" w:rsidRPr="000F3889">
                <w:rPr>
                  <w:rFonts w:ascii="Times New Roman" w:hAnsi="Times New Roman" w:cs="Times New Roman"/>
                  <w:sz w:val="20"/>
                  <w:szCs w:val="20"/>
                </w:rPr>
                <w:t>for which collateral is held</w:t>
              </w:r>
            </w:ins>
            <w:r w:rsidR="00F962FC" w:rsidRPr="00AB1C8D">
              <w:rPr>
                <w:rFonts w:ascii="Times New Roman" w:hAnsi="Times New Roman" w:cs="Times New Roman"/>
                <w:sz w:val="20"/>
                <w:szCs w:val="20"/>
              </w:rPr>
              <w:t xml:space="preserve"> - Collateral held for loans made or bonds purchased</w:t>
            </w:r>
          </w:p>
        </w:tc>
        <w:tc>
          <w:tcPr>
            <w:tcW w:w="0" w:type="auto"/>
            <w:hideMark/>
          </w:tcPr>
          <w:p w:rsidR="00F962FC" w:rsidRPr="00AB1C8D" w:rsidRDefault="00A55C52" w:rsidP="00A50EEF">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collateral for loans made or bonds purchased is held</w:t>
            </w:r>
            <w:r w:rsidR="00A749C8" w:rsidRPr="00AB1C8D">
              <w:rPr>
                <w:rFonts w:ascii="Times New Roman" w:hAnsi="Times New Roman" w:cs="Times New Roman"/>
                <w:sz w:val="20"/>
                <w:szCs w:val="20"/>
              </w:rPr>
              <w:t>.</w:t>
            </w:r>
          </w:p>
        </w:tc>
      </w:tr>
      <w:tr w:rsidR="00F962FC" w:rsidRPr="00B276B8" w:rsidTr="008C11FC">
        <w:tc>
          <w:tcPr>
            <w:tcW w:w="0" w:type="auto"/>
            <w:hideMark/>
          </w:tcPr>
          <w:p w:rsidR="00F962FC" w:rsidRPr="00B276B8" w:rsidRDefault="00F962FC"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R0110</w:t>
            </w:r>
          </w:p>
          <w:p w:rsidR="00287010" w:rsidRPr="00AB1C8D" w:rsidRDefault="00287010" w:rsidP="00467A23">
            <w:pPr>
              <w:rPr>
                <w:rFonts w:ascii="Times New Roman" w:hAnsi="Times New Roman" w:cs="Times New Roman"/>
                <w:sz w:val="20"/>
                <w:szCs w:val="20"/>
              </w:rPr>
            </w:pPr>
            <w:r w:rsidRPr="00B276B8">
              <w:rPr>
                <w:rFonts w:ascii="Times New Roman" w:hAnsi="Times New Roman" w:cs="Times New Roman"/>
                <w:sz w:val="20"/>
                <w:szCs w:val="20"/>
              </w:rPr>
              <w:t>(B12A)</w:t>
            </w:r>
          </w:p>
        </w:tc>
        <w:tc>
          <w:tcPr>
            <w:tcW w:w="0" w:type="auto"/>
            <w:hideMark/>
          </w:tcPr>
          <w:p w:rsidR="00F962FC" w:rsidRPr="00AB1C8D" w:rsidRDefault="00A55C52" w:rsidP="000F3889">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 xml:space="preserve">alue of </w:t>
            </w:r>
            <w:del w:id="175" w:author="Author">
              <w:r w:rsidR="00F962FC" w:rsidRPr="00AB1C8D" w:rsidDel="000F3889">
                <w:rPr>
                  <w:rFonts w:ascii="Times New Roman" w:hAnsi="Times New Roman" w:cs="Times New Roman"/>
                  <w:sz w:val="20"/>
                  <w:szCs w:val="20"/>
                </w:rPr>
                <w:delText xml:space="preserve">guaranteed </w:delText>
              </w:r>
            </w:del>
            <w:r w:rsidR="00F962FC" w:rsidRPr="00AB1C8D">
              <w:rPr>
                <w:rFonts w:ascii="Times New Roman" w:hAnsi="Times New Roman" w:cs="Times New Roman"/>
                <w:sz w:val="20"/>
                <w:szCs w:val="20"/>
              </w:rPr>
              <w:t xml:space="preserve">assets </w:t>
            </w:r>
            <w:ins w:id="176" w:author="Author">
              <w:r w:rsidR="000F3889" w:rsidRPr="000F3889">
                <w:rPr>
                  <w:rFonts w:ascii="Times New Roman" w:hAnsi="Times New Roman" w:cs="Times New Roman"/>
                  <w:sz w:val="20"/>
                  <w:szCs w:val="20"/>
                </w:rPr>
                <w:t xml:space="preserve">for which collateral is held </w:t>
              </w:r>
            </w:ins>
            <w:r w:rsidR="00F962FC" w:rsidRPr="00AB1C8D">
              <w:rPr>
                <w:rFonts w:ascii="Times New Roman" w:hAnsi="Times New Roman" w:cs="Times New Roman"/>
                <w:sz w:val="20"/>
                <w:szCs w:val="20"/>
              </w:rPr>
              <w:t>- Collateral held for derivatives</w:t>
            </w:r>
          </w:p>
        </w:tc>
        <w:tc>
          <w:tcPr>
            <w:tcW w:w="0" w:type="auto"/>
            <w:hideMark/>
          </w:tcPr>
          <w:p w:rsidR="00F962FC" w:rsidRPr="00AB1C8D" w:rsidRDefault="00A55C52" w:rsidP="00A50EEF">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collateral for derivatives is held</w:t>
            </w:r>
            <w:r w:rsidR="00A749C8" w:rsidRPr="00AB1C8D">
              <w:rPr>
                <w:rFonts w:ascii="Times New Roman" w:hAnsi="Times New Roman" w:cs="Times New Roman"/>
                <w:sz w:val="20"/>
                <w:szCs w:val="20"/>
              </w:rPr>
              <w:t>.</w:t>
            </w:r>
          </w:p>
        </w:tc>
      </w:tr>
      <w:tr w:rsidR="00F962FC" w:rsidRPr="00B276B8" w:rsidTr="008C11FC">
        <w:tc>
          <w:tcPr>
            <w:tcW w:w="0" w:type="auto"/>
            <w:hideMark/>
          </w:tcPr>
          <w:p w:rsidR="00F962FC" w:rsidRPr="00B276B8" w:rsidRDefault="00F962FC"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R0120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(B13)</w:t>
            </w:r>
          </w:p>
        </w:tc>
        <w:tc>
          <w:tcPr>
            <w:tcW w:w="0" w:type="auto"/>
            <w:hideMark/>
          </w:tcPr>
          <w:p w:rsidR="00F962FC"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 xml:space="preserve">alue of </w:t>
            </w:r>
            <w:del w:id="177" w:author="Author">
              <w:r w:rsidR="00F962FC" w:rsidRPr="00AB1C8D" w:rsidDel="000F3889">
                <w:rPr>
                  <w:rFonts w:ascii="Times New Roman" w:hAnsi="Times New Roman" w:cs="Times New Roman"/>
                  <w:sz w:val="20"/>
                  <w:szCs w:val="20"/>
                </w:rPr>
                <w:delText xml:space="preserve">guaranteed </w:delText>
              </w:r>
            </w:del>
            <w:r w:rsidR="00F962FC" w:rsidRPr="00AB1C8D">
              <w:rPr>
                <w:rFonts w:ascii="Times New Roman" w:hAnsi="Times New Roman" w:cs="Times New Roman"/>
                <w:sz w:val="20"/>
                <w:szCs w:val="20"/>
              </w:rPr>
              <w:t xml:space="preserve">assets </w:t>
            </w:r>
            <w:ins w:id="178" w:author="Author">
              <w:r w:rsidR="000F3889" w:rsidRPr="000F3889">
                <w:rPr>
                  <w:rFonts w:ascii="Times New Roman" w:hAnsi="Times New Roman" w:cs="Times New Roman"/>
                  <w:sz w:val="20"/>
                  <w:szCs w:val="20"/>
                </w:rPr>
                <w:t xml:space="preserve">for which collateral is held </w:t>
              </w:r>
            </w:ins>
            <w:r w:rsidR="00F962FC" w:rsidRPr="00AB1C8D">
              <w:rPr>
                <w:rFonts w:ascii="Times New Roman" w:hAnsi="Times New Roman" w:cs="Times New Roman"/>
                <w:sz w:val="20"/>
                <w:szCs w:val="20"/>
              </w:rPr>
              <w:t>- Assets pledged by reinsurers for ceded technical provisions</w:t>
            </w:r>
          </w:p>
          <w:p w:rsidR="00D6377E" w:rsidRPr="00AB1C8D" w:rsidRDefault="00D6377E">
            <w:pPr>
              <w:rPr>
                <w:rFonts w:ascii="Times New Roman" w:hAnsi="Times New Roman" w:cs="Times New Roman"/>
                <w:sz w:val="20"/>
                <w:szCs w:val="20"/>
              </w:rPr>
            </w:pPr>
          </w:p>
        </w:tc>
        <w:tc>
          <w:tcPr>
            <w:tcW w:w="0" w:type="auto"/>
            <w:hideMark/>
          </w:tcPr>
          <w:p w:rsidR="00F962FC" w:rsidRPr="00AB1C8D" w:rsidRDefault="00A55C52" w:rsidP="00A50EEF">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collateral on assets pledged by reinsurers for ceded technical provisions is held</w:t>
            </w:r>
            <w:r w:rsidR="00A749C8" w:rsidRPr="00AB1C8D">
              <w:rPr>
                <w:rFonts w:ascii="Times New Roman" w:hAnsi="Times New Roman" w:cs="Times New Roman"/>
                <w:sz w:val="20"/>
                <w:szCs w:val="20"/>
              </w:rPr>
              <w:t>.</w:t>
            </w:r>
          </w:p>
        </w:tc>
      </w:tr>
      <w:tr w:rsidR="00F962FC" w:rsidRPr="00B276B8" w:rsidTr="008C11FC">
        <w:tc>
          <w:tcPr>
            <w:tcW w:w="0" w:type="auto"/>
            <w:hideMark/>
          </w:tcPr>
          <w:p w:rsidR="00F962FC" w:rsidRPr="00B276B8" w:rsidRDefault="00F962FC"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R0130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(B13A)</w:t>
            </w:r>
          </w:p>
        </w:tc>
        <w:tc>
          <w:tcPr>
            <w:tcW w:w="0" w:type="auto"/>
            <w:hideMark/>
          </w:tcPr>
          <w:p w:rsidR="00F962FC"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 xml:space="preserve">alue of </w:t>
            </w:r>
            <w:del w:id="179" w:author="Author">
              <w:r w:rsidR="00F962FC" w:rsidRPr="00AB1C8D" w:rsidDel="000F3889">
                <w:rPr>
                  <w:rFonts w:ascii="Times New Roman" w:hAnsi="Times New Roman" w:cs="Times New Roman"/>
                  <w:sz w:val="20"/>
                  <w:szCs w:val="20"/>
                </w:rPr>
                <w:delText xml:space="preserve">guaranteed </w:delText>
              </w:r>
            </w:del>
            <w:r w:rsidR="00F962FC" w:rsidRPr="00AB1C8D">
              <w:rPr>
                <w:rFonts w:ascii="Times New Roman" w:hAnsi="Times New Roman" w:cs="Times New Roman"/>
                <w:sz w:val="20"/>
                <w:szCs w:val="20"/>
              </w:rPr>
              <w:t xml:space="preserve">assets </w:t>
            </w:r>
            <w:ins w:id="180" w:author="Author">
              <w:r w:rsidR="000F3889" w:rsidRPr="000F3889">
                <w:rPr>
                  <w:rFonts w:ascii="Times New Roman" w:hAnsi="Times New Roman" w:cs="Times New Roman"/>
                  <w:sz w:val="20"/>
                  <w:szCs w:val="20"/>
                </w:rPr>
                <w:t xml:space="preserve">for which collateral is held </w:t>
              </w:r>
            </w:ins>
            <w:r w:rsidR="00F962FC" w:rsidRPr="00AB1C8D">
              <w:rPr>
                <w:rFonts w:ascii="Times New Roman" w:hAnsi="Times New Roman" w:cs="Times New Roman"/>
                <w:sz w:val="20"/>
                <w:szCs w:val="20"/>
              </w:rPr>
              <w:t>- Other collateral held</w:t>
            </w:r>
          </w:p>
          <w:p w:rsidR="00D6377E" w:rsidRPr="00AB1C8D" w:rsidRDefault="00D6377E">
            <w:pPr>
              <w:rPr>
                <w:rFonts w:ascii="Times New Roman" w:hAnsi="Times New Roman" w:cs="Times New Roman"/>
                <w:sz w:val="20"/>
                <w:szCs w:val="20"/>
              </w:rPr>
            </w:pPr>
          </w:p>
        </w:tc>
        <w:tc>
          <w:tcPr>
            <w:tcW w:w="0" w:type="auto"/>
            <w:hideMark/>
          </w:tcPr>
          <w:p w:rsidR="00F962FC"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other collateral is held</w:t>
            </w:r>
            <w:r w:rsidR="00A749C8" w:rsidRPr="00AB1C8D">
              <w:rPr>
                <w:rFonts w:ascii="Times New Roman" w:hAnsi="Times New Roman" w:cs="Times New Roman"/>
                <w:sz w:val="20"/>
                <w:szCs w:val="20"/>
              </w:rPr>
              <w:t>.</w:t>
            </w:r>
          </w:p>
        </w:tc>
      </w:tr>
      <w:tr w:rsidR="00F962FC" w:rsidRPr="00B276B8" w:rsidTr="008C11FC">
        <w:tc>
          <w:tcPr>
            <w:tcW w:w="0" w:type="auto"/>
            <w:hideMark/>
          </w:tcPr>
          <w:p w:rsidR="00F962FC" w:rsidRPr="00B276B8" w:rsidRDefault="00F962FC"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R0200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(B13B)</w:t>
            </w:r>
          </w:p>
        </w:tc>
        <w:tc>
          <w:tcPr>
            <w:tcW w:w="0" w:type="auto"/>
            <w:hideMark/>
          </w:tcPr>
          <w:p w:rsidR="00F962FC"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 xml:space="preserve">alue of </w:t>
            </w:r>
            <w:del w:id="181" w:author="Author">
              <w:r w:rsidR="00F962FC" w:rsidRPr="00AB1C8D" w:rsidDel="000F3889">
                <w:rPr>
                  <w:rFonts w:ascii="Times New Roman" w:hAnsi="Times New Roman" w:cs="Times New Roman"/>
                  <w:sz w:val="20"/>
                  <w:szCs w:val="20"/>
                </w:rPr>
                <w:delText xml:space="preserve">guaranteed </w:delText>
              </w:r>
            </w:del>
            <w:r w:rsidR="00F962FC" w:rsidRPr="00AB1C8D">
              <w:rPr>
                <w:rFonts w:ascii="Times New Roman" w:hAnsi="Times New Roman" w:cs="Times New Roman"/>
                <w:sz w:val="20"/>
                <w:szCs w:val="20"/>
              </w:rPr>
              <w:t xml:space="preserve">assets </w:t>
            </w:r>
            <w:ins w:id="182" w:author="Author">
              <w:r w:rsidR="000F3889" w:rsidRPr="000F3889">
                <w:rPr>
                  <w:rFonts w:ascii="Times New Roman" w:hAnsi="Times New Roman" w:cs="Times New Roman"/>
                  <w:sz w:val="20"/>
                  <w:szCs w:val="20"/>
                </w:rPr>
                <w:t xml:space="preserve">for which collateral is held </w:t>
              </w:r>
            </w:ins>
            <w:r w:rsidR="00F962FC" w:rsidRPr="00AB1C8D">
              <w:rPr>
                <w:rFonts w:ascii="Times New Roman" w:hAnsi="Times New Roman" w:cs="Times New Roman"/>
                <w:sz w:val="20"/>
                <w:szCs w:val="20"/>
              </w:rPr>
              <w:t>- Total collateral held</w:t>
            </w:r>
          </w:p>
          <w:p w:rsidR="00D6377E" w:rsidRPr="00AB1C8D" w:rsidRDefault="00D6377E">
            <w:pPr>
              <w:rPr>
                <w:rFonts w:ascii="Times New Roman" w:hAnsi="Times New Roman" w:cs="Times New Roman"/>
                <w:sz w:val="20"/>
                <w:szCs w:val="20"/>
              </w:rPr>
            </w:pPr>
          </w:p>
        </w:tc>
        <w:tc>
          <w:tcPr>
            <w:tcW w:w="0" w:type="auto"/>
            <w:hideMark/>
          </w:tcPr>
          <w:p w:rsidR="00F962FC" w:rsidRPr="00AB1C8D" w:rsidRDefault="00201C51" w:rsidP="000F0588">
            <w:pPr>
              <w:rPr>
                <w:rFonts w:ascii="Times New Roman" w:hAnsi="Times New Roman" w:cs="Times New Roman"/>
                <w:sz w:val="20"/>
                <w:szCs w:val="20"/>
              </w:rPr>
            </w:pPr>
            <w:r w:rsidRPr="00AB1C8D">
              <w:rPr>
                <w:rFonts w:ascii="Times New Roman" w:hAnsi="Times New Roman" w:cs="Times New Roman"/>
                <w:sz w:val="20"/>
                <w:szCs w:val="20"/>
              </w:rPr>
              <w:t xml:space="preserve">Total </w:t>
            </w:r>
            <w:r w:rsidR="00A55C52"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F962FC" w:rsidRPr="00AB1C8D">
              <w:rPr>
                <w:rFonts w:ascii="Times New Roman" w:hAnsi="Times New Roman" w:cs="Times New Roman"/>
                <w:sz w:val="20"/>
                <w:szCs w:val="20"/>
              </w:rPr>
              <w:t>alue of the assets for which the</w:t>
            </w:r>
            <w:r w:rsidR="000F0588" w:rsidRPr="00AB1C8D">
              <w:rPr>
                <w:rFonts w:ascii="Times New Roman" w:hAnsi="Times New Roman" w:cs="Times New Roman"/>
                <w:sz w:val="20"/>
                <w:szCs w:val="20"/>
              </w:rPr>
              <w:t xml:space="preserve"> total</w:t>
            </w:r>
            <w:r w:rsidR="00F962FC" w:rsidRPr="00AB1C8D">
              <w:rPr>
                <w:rFonts w:ascii="Times New Roman" w:hAnsi="Times New Roman" w:cs="Times New Roman"/>
                <w:sz w:val="20"/>
                <w:szCs w:val="20"/>
              </w:rPr>
              <w:t xml:space="preserve"> collateral is held</w:t>
            </w:r>
            <w:r w:rsidR="00A749C8" w:rsidRPr="00AB1C8D">
              <w:rPr>
                <w:rFonts w:ascii="Times New Roman" w:hAnsi="Times New Roman" w:cs="Times New Roman"/>
                <w:sz w:val="20"/>
                <w:szCs w:val="20"/>
              </w:rPr>
              <w:t>.</w:t>
            </w:r>
          </w:p>
        </w:tc>
      </w:tr>
      <w:tr w:rsidR="00793239" w:rsidRPr="00B276B8" w:rsidTr="008C11FC">
        <w:tc>
          <w:tcPr>
            <w:tcW w:w="0" w:type="auto"/>
            <w:hideMark/>
          </w:tcPr>
          <w:p w:rsidR="00793239" w:rsidRPr="00B276B8" w:rsidRDefault="00793239"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R0210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t>(A14)</w:t>
            </w:r>
          </w:p>
        </w:tc>
        <w:tc>
          <w:tcPr>
            <w:tcW w:w="0" w:type="auto"/>
            <w:hideMark/>
          </w:tcPr>
          <w:p w:rsidR="00793239" w:rsidRPr="00AB1C8D" w:rsidRDefault="00567CEA" w:rsidP="001E4BE5">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83" w:author="Author">
              <w:del w:id="184" w:author="Author">
                <w:r w:rsidR="002272B1" w:rsidDel="001E4BE5">
                  <w:rPr>
                    <w:rFonts w:ascii="Times New Roman" w:hAnsi="Times New Roman" w:cs="Times New Roman"/>
                    <w:sz w:val="20"/>
                    <w:szCs w:val="20"/>
                  </w:rPr>
                  <w:delText>/assets</w:delText>
                </w:r>
              </w:del>
            </w:ins>
            <w:r w:rsidRPr="00B276B8">
              <w:rPr>
                <w:rFonts w:ascii="Times New Roman" w:hAnsi="Times New Roman" w:cs="Times New Roman"/>
                <w:sz w:val="20"/>
                <w:szCs w:val="20"/>
              </w:rPr>
              <w:t xml:space="preserve"> </w:t>
            </w:r>
            <w:r w:rsidR="00793239" w:rsidRPr="00AB1C8D">
              <w:rPr>
                <w:rFonts w:ascii="Times New Roman" w:hAnsi="Times New Roman" w:cs="Times New Roman"/>
                <w:sz w:val="20"/>
                <w:szCs w:val="20"/>
              </w:rPr>
              <w:t>-</w:t>
            </w:r>
            <w:r w:rsidR="0071442F" w:rsidRPr="00AB1C8D">
              <w:rPr>
                <w:rFonts w:ascii="Times New Roman" w:hAnsi="Times New Roman" w:cs="Times New Roman"/>
                <w:sz w:val="20"/>
                <w:szCs w:val="20"/>
              </w:rPr>
              <w:t xml:space="preserve"> Collateral pledged for loans received or bonds issued</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793239" w:rsidRPr="00AB1C8D">
              <w:rPr>
                <w:rFonts w:ascii="Times New Roman" w:hAnsi="Times New Roman" w:cs="Times New Roman"/>
                <w:sz w:val="20"/>
                <w:szCs w:val="20"/>
              </w:rPr>
              <w:t xml:space="preserve">alue of the </w:t>
            </w:r>
            <w:r w:rsidR="006C7058" w:rsidRPr="00AB1C8D">
              <w:rPr>
                <w:rFonts w:ascii="Times New Roman" w:hAnsi="Times New Roman" w:cs="Times New Roman"/>
                <w:sz w:val="20"/>
                <w:szCs w:val="20"/>
              </w:rPr>
              <w:t>collateral</w:t>
            </w:r>
            <w:ins w:id="185" w:author="Author">
              <w:r w:rsidR="00A50EEF">
                <w:rPr>
                  <w:rFonts w:ascii="Times New Roman" w:hAnsi="Times New Roman" w:cs="Times New Roman"/>
                  <w:sz w:val="20"/>
                  <w:szCs w:val="20"/>
                </w:rPr>
                <w:t>s</w:t>
              </w:r>
            </w:ins>
            <w:r w:rsidR="00D21D2E" w:rsidRPr="00AB1C8D">
              <w:rPr>
                <w:rFonts w:ascii="Times New Roman" w:hAnsi="Times New Roman" w:cs="Times New Roman"/>
                <w:sz w:val="20"/>
                <w:szCs w:val="20"/>
              </w:rPr>
              <w:t xml:space="preserve"> pledged for loans received or bonds issued</w:t>
            </w:r>
            <w:r w:rsidR="00C74B3D" w:rsidRPr="00AB1C8D">
              <w:rPr>
                <w:rFonts w:ascii="Times New Roman" w:hAnsi="Times New Roman" w:cs="Times New Roman"/>
                <w:sz w:val="20"/>
                <w:szCs w:val="20"/>
              </w:rPr>
              <w:t>.</w:t>
            </w:r>
          </w:p>
          <w:p w:rsidR="006C7058" w:rsidRPr="00AB1C8D" w:rsidRDefault="006C7058">
            <w:pPr>
              <w:rPr>
                <w:rFonts w:ascii="Times New Roman" w:hAnsi="Times New Roman" w:cs="Times New Roman"/>
                <w:sz w:val="20"/>
                <w:szCs w:val="20"/>
              </w:rPr>
            </w:pPr>
          </w:p>
          <w:p w:rsidR="006C7058" w:rsidRPr="00AB1C8D" w:rsidRDefault="0099203F" w:rsidP="001453CD">
            <w:pPr>
              <w:rPr>
                <w:rFonts w:ascii="Times New Roman" w:hAnsi="Times New Roman" w:cs="Times New Roman"/>
                <w:sz w:val="20"/>
                <w:szCs w:val="20"/>
              </w:rPr>
            </w:pPr>
            <w:del w:id="186" w:author="Author">
              <w:r w:rsidRPr="00AB1C8D" w:rsidDel="00B259D9">
                <w:rPr>
                  <w:rFonts w:ascii="Times New Roman" w:hAnsi="Times New Roman" w:cs="Times New Roman"/>
                  <w:sz w:val="20"/>
                  <w:szCs w:val="20"/>
                </w:rPr>
                <w:delText>A collateral is an asset with a monetary value or a guarantee/ commitment that secure the lender against the defaults of the borrower.</w:delText>
              </w:r>
            </w:del>
          </w:p>
        </w:tc>
      </w:tr>
      <w:tr w:rsidR="00793239" w:rsidRPr="00B276B8" w:rsidTr="008C11FC">
        <w:tc>
          <w:tcPr>
            <w:tcW w:w="0" w:type="auto"/>
            <w:hideMark/>
          </w:tcPr>
          <w:p w:rsidR="00793239" w:rsidRPr="00B276B8" w:rsidRDefault="00793239" w:rsidP="00793239">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R0220</w:t>
            </w:r>
          </w:p>
          <w:p w:rsidR="00287010" w:rsidRPr="00AB1C8D" w:rsidRDefault="00287010" w:rsidP="00793239">
            <w:pPr>
              <w:rPr>
                <w:rFonts w:ascii="Times New Roman" w:hAnsi="Times New Roman" w:cs="Times New Roman"/>
                <w:sz w:val="20"/>
                <w:szCs w:val="20"/>
              </w:rPr>
            </w:pPr>
            <w:r w:rsidRPr="00B276B8">
              <w:rPr>
                <w:rFonts w:ascii="Times New Roman" w:hAnsi="Times New Roman" w:cs="Times New Roman"/>
                <w:sz w:val="20"/>
                <w:szCs w:val="20"/>
              </w:rPr>
              <w:t>(A15A)</w:t>
            </w:r>
          </w:p>
        </w:tc>
        <w:tc>
          <w:tcPr>
            <w:tcW w:w="0" w:type="auto"/>
            <w:hideMark/>
          </w:tcPr>
          <w:p w:rsidR="00793239" w:rsidRPr="00AB1C8D" w:rsidRDefault="00567CEA" w:rsidP="001E4BE5">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87" w:author="Author">
              <w:del w:id="188" w:author="Author">
                <w:r w:rsidR="002272B1" w:rsidDel="001E4BE5">
                  <w:rPr>
                    <w:rFonts w:ascii="Times New Roman" w:hAnsi="Times New Roman" w:cs="Times New Roman"/>
                    <w:sz w:val="20"/>
                    <w:szCs w:val="20"/>
                  </w:rPr>
                  <w:delText>/assets</w:delText>
                </w:r>
              </w:del>
            </w:ins>
            <w:r w:rsidRPr="00B276B8">
              <w:rPr>
                <w:rFonts w:ascii="Times New Roman" w:hAnsi="Times New Roman" w:cs="Times New Roman"/>
                <w:sz w:val="20"/>
                <w:szCs w:val="20"/>
              </w:rPr>
              <w:t xml:space="preserve"> </w:t>
            </w:r>
            <w:r w:rsidR="00793239" w:rsidRPr="00AB1C8D">
              <w:rPr>
                <w:rFonts w:ascii="Times New Roman" w:hAnsi="Times New Roman" w:cs="Times New Roman"/>
                <w:sz w:val="20"/>
                <w:szCs w:val="20"/>
              </w:rPr>
              <w:t xml:space="preserve">- Collateral </w:t>
            </w:r>
            <w:r w:rsidR="0071442F" w:rsidRPr="00AB1C8D">
              <w:rPr>
                <w:rFonts w:ascii="Times New Roman" w:hAnsi="Times New Roman" w:cs="Times New Roman"/>
                <w:sz w:val="20"/>
                <w:szCs w:val="20"/>
              </w:rPr>
              <w:t xml:space="preserve">pledged </w:t>
            </w:r>
            <w:r w:rsidR="00793239" w:rsidRPr="00AB1C8D">
              <w:rPr>
                <w:rFonts w:ascii="Times New Roman" w:hAnsi="Times New Roman" w:cs="Times New Roman"/>
                <w:sz w:val="20"/>
                <w:szCs w:val="20"/>
              </w:rPr>
              <w:t>for derivatives</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D21D2E" w:rsidRPr="00AB1C8D">
              <w:rPr>
                <w:rFonts w:ascii="Times New Roman" w:hAnsi="Times New Roman" w:cs="Times New Roman"/>
                <w:sz w:val="20"/>
                <w:szCs w:val="20"/>
              </w:rPr>
              <w:t xml:space="preserve">alue of the </w:t>
            </w:r>
            <w:r w:rsidR="006C7058" w:rsidRPr="00AB1C8D">
              <w:rPr>
                <w:rFonts w:ascii="Times New Roman" w:hAnsi="Times New Roman" w:cs="Times New Roman"/>
                <w:sz w:val="20"/>
                <w:szCs w:val="20"/>
              </w:rPr>
              <w:t>collateral</w:t>
            </w:r>
            <w:ins w:id="189" w:author="Author">
              <w:r w:rsidR="00A50EEF">
                <w:rPr>
                  <w:rFonts w:ascii="Times New Roman" w:hAnsi="Times New Roman" w:cs="Times New Roman"/>
                  <w:sz w:val="20"/>
                  <w:szCs w:val="20"/>
                </w:rPr>
                <w:t>s</w:t>
              </w:r>
            </w:ins>
            <w:r w:rsidR="00D21D2E" w:rsidRPr="00AB1C8D">
              <w:rPr>
                <w:rFonts w:ascii="Times New Roman" w:hAnsi="Times New Roman" w:cs="Times New Roman"/>
                <w:sz w:val="20"/>
                <w:szCs w:val="20"/>
              </w:rPr>
              <w:t xml:space="preserve"> pledged for derivatives</w:t>
            </w:r>
            <w:r w:rsidR="005C2604" w:rsidRPr="00AB1C8D">
              <w:rPr>
                <w:rFonts w:ascii="Times New Roman" w:hAnsi="Times New Roman" w:cs="Times New Roman"/>
                <w:sz w:val="20"/>
                <w:szCs w:val="20"/>
              </w:rPr>
              <w:t>.</w:t>
            </w:r>
          </w:p>
          <w:p w:rsidR="009C5165" w:rsidRPr="00AB1C8D" w:rsidRDefault="009C5165">
            <w:pPr>
              <w:rPr>
                <w:rFonts w:ascii="Times New Roman" w:hAnsi="Times New Roman" w:cs="Times New Roman"/>
                <w:sz w:val="20"/>
                <w:szCs w:val="20"/>
              </w:rPr>
            </w:pPr>
          </w:p>
          <w:p w:rsidR="009C5165" w:rsidRPr="00AB1C8D" w:rsidRDefault="0099203F" w:rsidP="001453CD">
            <w:pPr>
              <w:rPr>
                <w:rFonts w:ascii="Times New Roman" w:hAnsi="Times New Roman" w:cs="Times New Roman"/>
                <w:sz w:val="20"/>
                <w:szCs w:val="20"/>
              </w:rPr>
            </w:pPr>
            <w:del w:id="190" w:author="Author">
              <w:r w:rsidRPr="00AB1C8D" w:rsidDel="00B259D9">
                <w:rPr>
                  <w:rFonts w:ascii="Times New Roman" w:hAnsi="Times New Roman" w:cs="Times New Roman"/>
                  <w:sz w:val="20"/>
                  <w:szCs w:val="20"/>
                </w:rPr>
                <w:delText>A collateral is an asset with a monetary value or a guarantee/ commitment that secure the lender against the defaults of the borrower.</w:delText>
              </w:r>
            </w:del>
          </w:p>
        </w:tc>
      </w:tr>
      <w:tr w:rsidR="00793239" w:rsidRPr="00B276B8" w:rsidTr="008C11FC">
        <w:tc>
          <w:tcPr>
            <w:tcW w:w="0" w:type="auto"/>
            <w:hideMark/>
          </w:tcPr>
          <w:p w:rsidR="00793239" w:rsidRPr="00B276B8" w:rsidRDefault="00793239"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R023</w:t>
            </w:r>
            <w:r w:rsidRPr="00AB1C8D">
              <w:rPr>
                <w:rFonts w:ascii="Times New Roman" w:hAnsi="Times New Roman" w:cs="Times New Roman"/>
                <w:sz w:val="20"/>
                <w:szCs w:val="20"/>
              </w:rPr>
              <w:t>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t>(A17)</w:t>
            </w:r>
          </w:p>
        </w:tc>
        <w:tc>
          <w:tcPr>
            <w:tcW w:w="0" w:type="auto"/>
            <w:hideMark/>
          </w:tcPr>
          <w:p w:rsidR="00793239" w:rsidRPr="00AB1C8D" w:rsidRDefault="00567CEA" w:rsidP="001E4BE5">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91" w:author="Author">
              <w:del w:id="192" w:author="Author">
                <w:r w:rsidR="002272B1" w:rsidDel="001E4BE5">
                  <w:rPr>
                    <w:rFonts w:ascii="Times New Roman" w:hAnsi="Times New Roman" w:cs="Times New Roman"/>
                    <w:sz w:val="20"/>
                    <w:szCs w:val="20"/>
                  </w:rPr>
                  <w:delText>/assets</w:delText>
                </w:r>
              </w:del>
            </w:ins>
            <w:r w:rsidRPr="00B276B8">
              <w:rPr>
                <w:rFonts w:ascii="Times New Roman" w:hAnsi="Times New Roman" w:cs="Times New Roman"/>
                <w:sz w:val="20"/>
                <w:szCs w:val="20"/>
              </w:rPr>
              <w:t xml:space="preserve"> </w:t>
            </w:r>
            <w:r w:rsidR="00793239" w:rsidRPr="00AB1C8D">
              <w:rPr>
                <w:rFonts w:ascii="Times New Roman" w:hAnsi="Times New Roman" w:cs="Times New Roman"/>
                <w:sz w:val="20"/>
                <w:szCs w:val="20"/>
              </w:rPr>
              <w:t xml:space="preserve">- </w:t>
            </w:r>
            <w:r w:rsidR="0071442F" w:rsidRPr="00AB1C8D">
              <w:rPr>
                <w:rFonts w:ascii="Times New Roman" w:hAnsi="Times New Roman" w:cs="Times New Roman"/>
                <w:sz w:val="20"/>
                <w:szCs w:val="20"/>
              </w:rPr>
              <w:t>Assets pledged to cedants for technical provisions (reinsurance accepted)</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D21D2E" w:rsidRPr="00AB1C8D">
              <w:rPr>
                <w:rFonts w:ascii="Times New Roman" w:hAnsi="Times New Roman" w:cs="Times New Roman"/>
                <w:sz w:val="20"/>
                <w:szCs w:val="20"/>
              </w:rPr>
              <w:t>alue of the assets pledged to cedants for technical provisions (reinsurance accepted)</w:t>
            </w:r>
            <w:r w:rsidR="009C5165" w:rsidRPr="00AB1C8D">
              <w:rPr>
                <w:rFonts w:ascii="Times New Roman" w:hAnsi="Times New Roman" w:cs="Times New Roman"/>
                <w:sz w:val="20"/>
                <w:szCs w:val="20"/>
              </w:rPr>
              <w:t>.</w:t>
            </w:r>
          </w:p>
          <w:p w:rsidR="009C5165" w:rsidRPr="00AB1C8D" w:rsidRDefault="009C5165" w:rsidP="000F0588">
            <w:pPr>
              <w:rPr>
                <w:rFonts w:ascii="Times New Roman" w:hAnsi="Times New Roman" w:cs="Times New Roman"/>
                <w:sz w:val="20"/>
                <w:szCs w:val="20"/>
              </w:rPr>
            </w:pPr>
          </w:p>
          <w:p w:rsidR="009C5165" w:rsidRPr="00AB1C8D" w:rsidRDefault="0099203F" w:rsidP="001453CD">
            <w:pPr>
              <w:rPr>
                <w:rFonts w:ascii="Times New Roman" w:hAnsi="Times New Roman" w:cs="Times New Roman"/>
                <w:sz w:val="20"/>
                <w:szCs w:val="20"/>
              </w:rPr>
            </w:pPr>
            <w:del w:id="193" w:author="Author">
              <w:r w:rsidRPr="00AB1C8D" w:rsidDel="00B259D9">
                <w:rPr>
                  <w:rFonts w:ascii="Times New Roman" w:hAnsi="Times New Roman" w:cs="Times New Roman"/>
                  <w:sz w:val="20"/>
                  <w:szCs w:val="20"/>
                </w:rPr>
                <w:delText>A collateral is an asset with a monetary value or a guarantee/ commitment that secure the lender against the defaults of the borrower.</w:delText>
              </w:r>
            </w:del>
          </w:p>
        </w:tc>
      </w:tr>
      <w:tr w:rsidR="00793239" w:rsidRPr="00B276B8" w:rsidTr="008C11FC">
        <w:tc>
          <w:tcPr>
            <w:tcW w:w="0" w:type="auto"/>
            <w:hideMark/>
          </w:tcPr>
          <w:p w:rsidR="00793239" w:rsidRPr="00B276B8" w:rsidRDefault="00793239" w:rsidP="00793239">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R024</w:t>
            </w:r>
            <w:r w:rsidRPr="00AB1C8D">
              <w:rPr>
                <w:rFonts w:ascii="Times New Roman" w:hAnsi="Times New Roman" w:cs="Times New Roman"/>
                <w:sz w:val="20"/>
                <w:szCs w:val="20"/>
              </w:rPr>
              <w:t>0</w:t>
            </w:r>
          </w:p>
          <w:p w:rsidR="00287010" w:rsidRPr="00AB1C8D" w:rsidRDefault="00287010" w:rsidP="00793239">
            <w:pPr>
              <w:rPr>
                <w:rFonts w:ascii="Times New Roman" w:hAnsi="Times New Roman" w:cs="Times New Roman"/>
                <w:sz w:val="20"/>
                <w:szCs w:val="20"/>
              </w:rPr>
            </w:pPr>
            <w:r w:rsidRPr="00B276B8">
              <w:rPr>
                <w:rFonts w:ascii="Times New Roman" w:hAnsi="Times New Roman" w:cs="Times New Roman"/>
                <w:sz w:val="20"/>
                <w:szCs w:val="20"/>
              </w:rPr>
              <w:t>(A17A)</w:t>
            </w:r>
          </w:p>
        </w:tc>
        <w:tc>
          <w:tcPr>
            <w:tcW w:w="0" w:type="auto"/>
            <w:hideMark/>
          </w:tcPr>
          <w:p w:rsidR="00793239" w:rsidRPr="00AB1C8D" w:rsidRDefault="00567CEA" w:rsidP="00477352">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94" w:author="Author">
              <w:del w:id="195" w:author="Author">
                <w:r w:rsidR="002272B1" w:rsidDel="00477352">
                  <w:rPr>
                    <w:rFonts w:ascii="Times New Roman" w:hAnsi="Times New Roman" w:cs="Times New Roman"/>
                    <w:sz w:val="20"/>
                    <w:szCs w:val="20"/>
                  </w:rPr>
                  <w:delText>/assets</w:delText>
                </w:r>
              </w:del>
            </w:ins>
            <w:r w:rsidRPr="00B276B8">
              <w:rPr>
                <w:rFonts w:ascii="Times New Roman" w:hAnsi="Times New Roman" w:cs="Times New Roman"/>
                <w:sz w:val="20"/>
                <w:szCs w:val="20"/>
              </w:rPr>
              <w:t xml:space="preserve"> </w:t>
            </w:r>
            <w:r w:rsidR="00793239" w:rsidRPr="00AB1C8D">
              <w:rPr>
                <w:rFonts w:ascii="Times New Roman" w:hAnsi="Times New Roman" w:cs="Times New Roman"/>
                <w:sz w:val="20"/>
                <w:szCs w:val="20"/>
              </w:rPr>
              <w:t xml:space="preserve">- </w:t>
            </w:r>
            <w:r w:rsidR="0071442F" w:rsidRPr="00AB1C8D">
              <w:rPr>
                <w:rFonts w:ascii="Times New Roman" w:hAnsi="Times New Roman" w:cs="Times New Roman"/>
                <w:sz w:val="20"/>
                <w:szCs w:val="20"/>
              </w:rPr>
              <w:t>Other collateral pledged</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D21D2E" w:rsidRPr="00AB1C8D">
              <w:rPr>
                <w:rFonts w:ascii="Times New Roman" w:hAnsi="Times New Roman" w:cs="Times New Roman"/>
                <w:sz w:val="20"/>
                <w:szCs w:val="20"/>
              </w:rPr>
              <w:t xml:space="preserve">alue of the </w:t>
            </w:r>
            <w:r w:rsidR="009C5165" w:rsidRPr="00AB1C8D">
              <w:rPr>
                <w:rFonts w:ascii="Times New Roman" w:hAnsi="Times New Roman" w:cs="Times New Roman"/>
                <w:sz w:val="20"/>
                <w:szCs w:val="20"/>
              </w:rPr>
              <w:t>collateral</w:t>
            </w:r>
            <w:r w:rsidR="00D21D2E" w:rsidRPr="00AB1C8D">
              <w:rPr>
                <w:rFonts w:ascii="Times New Roman" w:hAnsi="Times New Roman" w:cs="Times New Roman"/>
                <w:sz w:val="20"/>
                <w:szCs w:val="20"/>
              </w:rPr>
              <w:t xml:space="preserve"> pledged for other collateral</w:t>
            </w:r>
            <w:r w:rsidR="004267F8" w:rsidRPr="00AB1C8D">
              <w:rPr>
                <w:rFonts w:ascii="Times New Roman" w:hAnsi="Times New Roman" w:cs="Times New Roman"/>
                <w:sz w:val="20"/>
                <w:szCs w:val="20"/>
              </w:rPr>
              <w:t>.</w:t>
            </w:r>
          </w:p>
          <w:p w:rsidR="004267F8" w:rsidRPr="00AB1C8D" w:rsidRDefault="004267F8">
            <w:pPr>
              <w:rPr>
                <w:rFonts w:ascii="Times New Roman" w:hAnsi="Times New Roman" w:cs="Times New Roman"/>
                <w:sz w:val="20"/>
                <w:szCs w:val="20"/>
              </w:rPr>
            </w:pPr>
          </w:p>
          <w:p w:rsidR="004267F8" w:rsidRPr="00AB1C8D" w:rsidRDefault="0099203F" w:rsidP="001453CD">
            <w:pPr>
              <w:rPr>
                <w:rFonts w:ascii="Times New Roman" w:hAnsi="Times New Roman" w:cs="Times New Roman"/>
                <w:sz w:val="20"/>
                <w:szCs w:val="20"/>
              </w:rPr>
            </w:pPr>
            <w:del w:id="196" w:author="Author">
              <w:r w:rsidRPr="00AB1C8D" w:rsidDel="00B259D9">
                <w:rPr>
                  <w:rFonts w:ascii="Times New Roman" w:hAnsi="Times New Roman" w:cs="Times New Roman"/>
                  <w:sz w:val="20"/>
                  <w:szCs w:val="20"/>
                </w:rPr>
                <w:delText>A collateral is an asset with a monetary value or a guarantee/ commitment that secure the lender against the defaults of the borrower.</w:delText>
              </w:r>
            </w:del>
          </w:p>
        </w:tc>
      </w:tr>
      <w:tr w:rsidR="00793239" w:rsidRPr="00B276B8" w:rsidTr="008C11FC">
        <w:tc>
          <w:tcPr>
            <w:tcW w:w="0" w:type="auto"/>
            <w:hideMark/>
          </w:tcPr>
          <w:p w:rsidR="00793239" w:rsidRPr="00B276B8" w:rsidRDefault="00793239"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R0300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t>(A17B)</w:t>
            </w:r>
          </w:p>
        </w:tc>
        <w:tc>
          <w:tcPr>
            <w:tcW w:w="0" w:type="auto"/>
            <w:hideMark/>
          </w:tcPr>
          <w:p w:rsidR="00793239" w:rsidRPr="00AB1C8D" w:rsidRDefault="00567CEA" w:rsidP="009E7B60">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197" w:author="Author">
              <w:del w:id="198" w:author="Author">
                <w:r w:rsidR="002272B1" w:rsidDel="009E7B60">
                  <w:rPr>
                    <w:rFonts w:ascii="Times New Roman" w:hAnsi="Times New Roman" w:cs="Times New Roman"/>
                    <w:sz w:val="20"/>
                    <w:szCs w:val="20"/>
                  </w:rPr>
                  <w:delText>/assets</w:delText>
                </w:r>
              </w:del>
            </w:ins>
            <w:r w:rsidR="00793239" w:rsidRPr="00AB1C8D">
              <w:rPr>
                <w:rFonts w:ascii="Times New Roman" w:hAnsi="Times New Roman" w:cs="Times New Roman"/>
                <w:sz w:val="20"/>
                <w:szCs w:val="20"/>
              </w:rPr>
              <w:t xml:space="preserve"> - Total collateral </w:t>
            </w:r>
            <w:r w:rsidR="0071442F" w:rsidRPr="00AB1C8D">
              <w:rPr>
                <w:rFonts w:ascii="Times New Roman" w:hAnsi="Times New Roman" w:cs="Times New Roman"/>
                <w:sz w:val="20"/>
                <w:szCs w:val="20"/>
              </w:rPr>
              <w:t>pledged</w:t>
            </w:r>
          </w:p>
        </w:tc>
        <w:tc>
          <w:tcPr>
            <w:tcW w:w="0" w:type="auto"/>
            <w:hideMark/>
          </w:tcPr>
          <w:p w:rsidR="004267F8" w:rsidRPr="00AB1C8D" w:rsidRDefault="00201C51" w:rsidP="000F0588">
            <w:pPr>
              <w:rPr>
                <w:rFonts w:ascii="Times New Roman" w:hAnsi="Times New Roman" w:cs="Times New Roman"/>
                <w:sz w:val="20"/>
                <w:szCs w:val="20"/>
              </w:rPr>
            </w:pPr>
            <w:r w:rsidRPr="00AB1C8D">
              <w:rPr>
                <w:rFonts w:ascii="Times New Roman" w:hAnsi="Times New Roman" w:cs="Times New Roman"/>
                <w:sz w:val="20"/>
                <w:szCs w:val="20"/>
              </w:rPr>
              <w:t xml:space="preserve">Total </w:t>
            </w:r>
            <w:r w:rsidR="00C45269"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D21D2E" w:rsidRPr="00AB1C8D">
              <w:rPr>
                <w:rFonts w:ascii="Times New Roman" w:hAnsi="Times New Roman" w:cs="Times New Roman"/>
                <w:sz w:val="20"/>
                <w:szCs w:val="20"/>
              </w:rPr>
              <w:t>alue of the collateral pledged</w:t>
            </w:r>
            <w:r w:rsidR="004267F8" w:rsidRPr="00AB1C8D">
              <w:rPr>
                <w:rFonts w:ascii="Times New Roman" w:hAnsi="Times New Roman" w:cs="Times New Roman"/>
                <w:sz w:val="20"/>
                <w:szCs w:val="20"/>
              </w:rPr>
              <w:t>.</w:t>
            </w:r>
          </w:p>
          <w:p w:rsidR="004267F8" w:rsidRPr="00AB1C8D" w:rsidRDefault="004267F8">
            <w:pPr>
              <w:rPr>
                <w:rFonts w:ascii="Times New Roman" w:hAnsi="Times New Roman" w:cs="Times New Roman"/>
                <w:sz w:val="20"/>
                <w:szCs w:val="20"/>
              </w:rPr>
            </w:pPr>
          </w:p>
          <w:p w:rsidR="00793239" w:rsidRPr="00AB1C8D" w:rsidRDefault="0099203F" w:rsidP="001453CD">
            <w:pPr>
              <w:rPr>
                <w:rFonts w:ascii="Times New Roman" w:hAnsi="Times New Roman" w:cs="Times New Roman"/>
                <w:sz w:val="20"/>
                <w:szCs w:val="20"/>
              </w:rPr>
            </w:pPr>
            <w:del w:id="199" w:author="Author">
              <w:r w:rsidRPr="00AB1C8D" w:rsidDel="00B259D9">
                <w:rPr>
                  <w:rFonts w:ascii="Times New Roman" w:hAnsi="Times New Roman" w:cs="Times New Roman"/>
                  <w:sz w:val="20"/>
                  <w:szCs w:val="20"/>
                </w:rPr>
                <w:delText>A collateral is an asset with a monetary value or a guarantee/ commitment that secure the lender against the defaults of the borrower.</w:delText>
              </w:r>
            </w:del>
          </w:p>
        </w:tc>
      </w:tr>
      <w:tr w:rsidR="009B177F" w:rsidRPr="00B276B8" w:rsidTr="008C11FC">
        <w:tc>
          <w:tcPr>
            <w:tcW w:w="0" w:type="auto"/>
            <w:hideMark/>
          </w:tcPr>
          <w:p w:rsidR="009B177F"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R0210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(B14)</w:t>
            </w:r>
          </w:p>
        </w:tc>
        <w:tc>
          <w:tcPr>
            <w:tcW w:w="0" w:type="auto"/>
            <w:hideMark/>
          </w:tcPr>
          <w:p w:rsidR="009B177F" w:rsidRPr="00AB1C8D" w:rsidRDefault="00C45269"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 xml:space="preserve">alue of </w:t>
            </w:r>
            <w:del w:id="200" w:author="Author">
              <w:r w:rsidR="009B177F" w:rsidRPr="00AB1C8D" w:rsidDel="00240EDD">
                <w:rPr>
                  <w:rFonts w:ascii="Times New Roman" w:hAnsi="Times New Roman" w:cs="Times New Roman"/>
                  <w:sz w:val="20"/>
                  <w:szCs w:val="20"/>
                </w:rPr>
                <w:delText xml:space="preserve">guaranteed </w:delText>
              </w:r>
            </w:del>
            <w:r w:rsidR="009B177F" w:rsidRPr="00AB1C8D">
              <w:rPr>
                <w:rFonts w:ascii="Times New Roman" w:hAnsi="Times New Roman" w:cs="Times New Roman"/>
                <w:sz w:val="20"/>
                <w:szCs w:val="20"/>
              </w:rPr>
              <w:t xml:space="preserve">liabilities </w:t>
            </w:r>
            <w:ins w:id="201" w:author="Author">
              <w:r w:rsidR="00240EDD" w:rsidRPr="00240EDD">
                <w:rPr>
                  <w:rFonts w:ascii="Times New Roman" w:hAnsi="Times New Roman" w:cs="Times New Roman"/>
                  <w:sz w:val="20"/>
                  <w:szCs w:val="20"/>
                </w:rPr>
                <w:t xml:space="preserve">for which collateral is pledged </w:t>
              </w:r>
            </w:ins>
            <w:r w:rsidR="009B177F" w:rsidRPr="00AB1C8D">
              <w:rPr>
                <w:rFonts w:ascii="Times New Roman" w:hAnsi="Times New Roman" w:cs="Times New Roman"/>
                <w:sz w:val="20"/>
                <w:szCs w:val="20"/>
              </w:rPr>
              <w:t>- Collateral pledged for loans received or bonds issued</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6B056B"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the collateral for loans received or bonds issued is pledged</w:t>
            </w:r>
            <w:r w:rsidR="006B056B" w:rsidRPr="00AB1C8D">
              <w:rPr>
                <w:rFonts w:ascii="Times New Roman" w:hAnsi="Times New Roman" w:cs="Times New Roman"/>
                <w:sz w:val="20"/>
                <w:szCs w:val="20"/>
              </w:rPr>
              <w:t>.</w:t>
            </w:r>
            <w:r w:rsidR="009B177F" w:rsidRPr="00AB1C8D">
              <w:rPr>
                <w:rFonts w:ascii="Times New Roman" w:hAnsi="Times New Roman" w:cs="Times New Roman"/>
                <w:sz w:val="20"/>
                <w:szCs w:val="20"/>
              </w:rPr>
              <w:t xml:space="preserve"> </w:t>
            </w:r>
          </w:p>
        </w:tc>
      </w:tr>
      <w:tr w:rsidR="009B177F" w:rsidRPr="00B276B8" w:rsidTr="008C11FC">
        <w:tc>
          <w:tcPr>
            <w:tcW w:w="0" w:type="auto"/>
            <w:hideMark/>
          </w:tcPr>
          <w:p w:rsidR="009B177F"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R022</w:t>
            </w:r>
            <w:r w:rsidR="009B177F" w:rsidRPr="00AB1C8D">
              <w:rPr>
                <w:rFonts w:ascii="Times New Roman" w:hAnsi="Times New Roman" w:cs="Times New Roman"/>
                <w:sz w:val="20"/>
                <w:szCs w:val="20"/>
              </w:rPr>
              <w:t>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(B15A)</w:t>
            </w:r>
          </w:p>
        </w:tc>
        <w:tc>
          <w:tcPr>
            <w:tcW w:w="0" w:type="auto"/>
            <w:hideMark/>
          </w:tcPr>
          <w:p w:rsidR="009B177F" w:rsidRPr="00AB1C8D" w:rsidRDefault="00C45269"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 xml:space="preserve">alue of </w:t>
            </w:r>
            <w:del w:id="202" w:author="Author">
              <w:r w:rsidR="009B177F" w:rsidRPr="00AB1C8D" w:rsidDel="00240EDD">
                <w:rPr>
                  <w:rFonts w:ascii="Times New Roman" w:hAnsi="Times New Roman" w:cs="Times New Roman"/>
                  <w:sz w:val="20"/>
                  <w:szCs w:val="20"/>
                </w:rPr>
                <w:delText xml:space="preserve">guaranteed </w:delText>
              </w:r>
            </w:del>
            <w:r w:rsidR="009B177F" w:rsidRPr="00AB1C8D">
              <w:rPr>
                <w:rFonts w:ascii="Times New Roman" w:hAnsi="Times New Roman" w:cs="Times New Roman"/>
                <w:sz w:val="20"/>
                <w:szCs w:val="20"/>
              </w:rPr>
              <w:t xml:space="preserve">liabilities </w:t>
            </w:r>
            <w:ins w:id="203" w:author="Author">
              <w:r w:rsidR="00240EDD" w:rsidRPr="00240EDD">
                <w:rPr>
                  <w:rFonts w:ascii="Times New Roman" w:hAnsi="Times New Roman" w:cs="Times New Roman"/>
                  <w:sz w:val="20"/>
                  <w:szCs w:val="20"/>
                </w:rPr>
                <w:t xml:space="preserve">for which collateral is pledged </w:t>
              </w:r>
            </w:ins>
            <w:r w:rsidR="009B177F" w:rsidRPr="00AB1C8D">
              <w:rPr>
                <w:rFonts w:ascii="Times New Roman" w:hAnsi="Times New Roman" w:cs="Times New Roman"/>
                <w:sz w:val="20"/>
                <w:szCs w:val="20"/>
              </w:rPr>
              <w:t>- Collateral pledged for derivatives</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6B056B"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the collateral for derivatives is pledged</w:t>
            </w:r>
            <w:r w:rsidR="006B056B" w:rsidRPr="00AB1C8D">
              <w:rPr>
                <w:rFonts w:ascii="Times New Roman" w:hAnsi="Times New Roman" w:cs="Times New Roman"/>
                <w:sz w:val="20"/>
                <w:szCs w:val="20"/>
              </w:rPr>
              <w:t>.</w:t>
            </w:r>
          </w:p>
        </w:tc>
      </w:tr>
      <w:tr w:rsidR="009B177F" w:rsidRPr="00B276B8" w:rsidTr="008C11FC">
        <w:tc>
          <w:tcPr>
            <w:tcW w:w="0" w:type="auto"/>
            <w:hideMark/>
          </w:tcPr>
          <w:p w:rsidR="009B177F"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R023</w:t>
            </w:r>
            <w:r w:rsidR="009B177F" w:rsidRPr="00AB1C8D">
              <w:rPr>
                <w:rFonts w:ascii="Times New Roman" w:hAnsi="Times New Roman" w:cs="Times New Roman"/>
                <w:sz w:val="20"/>
                <w:szCs w:val="20"/>
              </w:rPr>
              <w:t>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(B17)</w:t>
            </w:r>
          </w:p>
        </w:tc>
        <w:tc>
          <w:tcPr>
            <w:tcW w:w="0" w:type="auto"/>
            <w:hideMark/>
          </w:tcPr>
          <w:p w:rsidR="009B177F" w:rsidRPr="00AB1C8D" w:rsidRDefault="00C45269"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 xml:space="preserve">alue of </w:t>
            </w:r>
            <w:del w:id="204" w:author="Author">
              <w:r w:rsidR="009B177F" w:rsidRPr="00AB1C8D" w:rsidDel="00240EDD">
                <w:rPr>
                  <w:rFonts w:ascii="Times New Roman" w:hAnsi="Times New Roman" w:cs="Times New Roman"/>
                  <w:sz w:val="20"/>
                  <w:szCs w:val="20"/>
                </w:rPr>
                <w:delText xml:space="preserve">guaranteed </w:delText>
              </w:r>
            </w:del>
            <w:r w:rsidR="009B177F" w:rsidRPr="00AB1C8D">
              <w:rPr>
                <w:rFonts w:ascii="Times New Roman" w:hAnsi="Times New Roman" w:cs="Times New Roman"/>
                <w:sz w:val="20"/>
                <w:szCs w:val="20"/>
              </w:rPr>
              <w:t xml:space="preserve">liabilities </w:t>
            </w:r>
            <w:ins w:id="205" w:author="Author">
              <w:r w:rsidR="00240EDD" w:rsidRPr="00240EDD">
                <w:rPr>
                  <w:rFonts w:ascii="Times New Roman" w:hAnsi="Times New Roman" w:cs="Times New Roman"/>
                  <w:sz w:val="20"/>
                  <w:szCs w:val="20"/>
                </w:rPr>
                <w:t xml:space="preserve">for which collateral is pledged </w:t>
              </w:r>
            </w:ins>
            <w:r w:rsidR="009B177F" w:rsidRPr="00AB1C8D">
              <w:rPr>
                <w:rFonts w:ascii="Times New Roman" w:hAnsi="Times New Roman" w:cs="Times New Roman"/>
                <w:sz w:val="20"/>
                <w:szCs w:val="20"/>
              </w:rPr>
              <w:t>- Assets pledged to cedants for technical provisions (reinsurance accepted)</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5329AC"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the </w:t>
            </w:r>
            <w:r w:rsidR="0085790C" w:rsidRPr="00AB1C8D">
              <w:rPr>
                <w:rFonts w:ascii="Times New Roman" w:hAnsi="Times New Roman" w:cs="Times New Roman"/>
                <w:sz w:val="20"/>
                <w:szCs w:val="20"/>
              </w:rPr>
              <w:t>assets are pledged to cedants for technical provisions (reinsurance accepted)</w:t>
            </w:r>
            <w:r w:rsidR="009162BF" w:rsidRPr="00AB1C8D">
              <w:rPr>
                <w:rFonts w:ascii="Times New Roman" w:hAnsi="Times New Roman" w:cs="Times New Roman"/>
                <w:sz w:val="20"/>
                <w:szCs w:val="20"/>
              </w:rPr>
              <w:t>.</w:t>
            </w:r>
          </w:p>
        </w:tc>
      </w:tr>
      <w:tr w:rsidR="009B177F" w:rsidRPr="00B276B8" w:rsidTr="008C11FC">
        <w:tc>
          <w:tcPr>
            <w:tcW w:w="0" w:type="auto"/>
            <w:hideMark/>
          </w:tcPr>
          <w:p w:rsidR="009B177F"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R024</w:t>
            </w:r>
            <w:r w:rsidR="009B177F" w:rsidRPr="00AB1C8D">
              <w:rPr>
                <w:rFonts w:ascii="Times New Roman" w:hAnsi="Times New Roman" w:cs="Times New Roman"/>
                <w:sz w:val="20"/>
                <w:szCs w:val="20"/>
              </w:rPr>
              <w:t>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(B17A)</w:t>
            </w:r>
          </w:p>
        </w:tc>
        <w:tc>
          <w:tcPr>
            <w:tcW w:w="0" w:type="auto"/>
            <w:hideMark/>
          </w:tcPr>
          <w:p w:rsidR="009B177F" w:rsidRPr="00AB1C8D" w:rsidRDefault="00567CEA"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 xml:space="preserve">alue of </w:t>
            </w:r>
            <w:del w:id="206" w:author="Author">
              <w:r w:rsidR="009B177F" w:rsidRPr="00AB1C8D" w:rsidDel="00240EDD">
                <w:rPr>
                  <w:rFonts w:ascii="Times New Roman" w:hAnsi="Times New Roman" w:cs="Times New Roman"/>
                  <w:sz w:val="20"/>
                  <w:szCs w:val="20"/>
                </w:rPr>
                <w:delText xml:space="preserve">guaranteed </w:delText>
              </w:r>
            </w:del>
            <w:r w:rsidR="009B177F" w:rsidRPr="00AB1C8D">
              <w:rPr>
                <w:rFonts w:ascii="Times New Roman" w:hAnsi="Times New Roman" w:cs="Times New Roman"/>
                <w:sz w:val="20"/>
                <w:szCs w:val="20"/>
              </w:rPr>
              <w:t>liabilities</w:t>
            </w:r>
            <w:ins w:id="207" w:author="Author">
              <w:r w:rsidR="00240EDD">
                <w:t xml:space="preserve"> </w:t>
              </w:r>
              <w:r w:rsidR="00240EDD" w:rsidRPr="00240EDD">
                <w:rPr>
                  <w:rFonts w:ascii="Times New Roman" w:hAnsi="Times New Roman" w:cs="Times New Roman"/>
                  <w:sz w:val="20"/>
                  <w:szCs w:val="20"/>
                </w:rPr>
                <w:t>for which collateral is pledged</w:t>
              </w:r>
            </w:ins>
            <w:r w:rsidR="009B177F" w:rsidRPr="00AB1C8D">
              <w:rPr>
                <w:rFonts w:ascii="Times New Roman" w:hAnsi="Times New Roman" w:cs="Times New Roman"/>
                <w:sz w:val="20"/>
                <w:szCs w:val="20"/>
              </w:rPr>
              <w:t xml:space="preserve"> -  Other collateral pledged</w:t>
            </w:r>
          </w:p>
        </w:tc>
        <w:tc>
          <w:tcPr>
            <w:tcW w:w="0" w:type="auto"/>
            <w:hideMark/>
          </w:tcPr>
          <w:p w:rsidR="009B177F"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C919FC"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w:t>
            </w:r>
            <w:r w:rsidR="0085790C" w:rsidRPr="00AB1C8D">
              <w:rPr>
                <w:rFonts w:ascii="Times New Roman" w:hAnsi="Times New Roman" w:cs="Times New Roman"/>
                <w:sz w:val="20"/>
                <w:szCs w:val="20"/>
              </w:rPr>
              <w:t xml:space="preserve">other </w:t>
            </w:r>
            <w:r w:rsidR="009B177F" w:rsidRPr="00AB1C8D">
              <w:rPr>
                <w:rFonts w:ascii="Times New Roman" w:hAnsi="Times New Roman" w:cs="Times New Roman"/>
                <w:sz w:val="20"/>
                <w:szCs w:val="20"/>
              </w:rPr>
              <w:t>collateral is pledged</w:t>
            </w:r>
            <w:r w:rsidR="00C919FC" w:rsidRPr="00AB1C8D">
              <w:rPr>
                <w:rFonts w:ascii="Times New Roman" w:hAnsi="Times New Roman" w:cs="Times New Roman"/>
                <w:sz w:val="20"/>
                <w:szCs w:val="20"/>
              </w:rPr>
              <w:t>.</w:t>
            </w:r>
          </w:p>
        </w:tc>
      </w:tr>
      <w:tr w:rsidR="009B177F" w:rsidRPr="00B276B8" w:rsidTr="008C11FC">
        <w:tc>
          <w:tcPr>
            <w:tcW w:w="0" w:type="auto"/>
            <w:hideMark/>
          </w:tcPr>
          <w:p w:rsidR="009B177F" w:rsidRPr="00B276B8" w:rsidRDefault="00F94146"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R030</w:t>
            </w:r>
            <w:r w:rsidR="009B177F" w:rsidRPr="00AB1C8D">
              <w:rPr>
                <w:rFonts w:ascii="Times New Roman" w:hAnsi="Times New Roman" w:cs="Times New Roman"/>
                <w:sz w:val="20"/>
                <w:szCs w:val="20"/>
              </w:rPr>
              <w:t>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t>(B17B)</w:t>
            </w:r>
          </w:p>
        </w:tc>
        <w:tc>
          <w:tcPr>
            <w:tcW w:w="0" w:type="auto"/>
            <w:hideMark/>
          </w:tcPr>
          <w:p w:rsidR="009B177F" w:rsidRPr="00AB1C8D" w:rsidRDefault="00567CEA"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alue of</w:t>
            </w:r>
            <w:del w:id="208" w:author="Author">
              <w:r w:rsidR="009B177F" w:rsidRPr="00AB1C8D" w:rsidDel="00240EDD">
                <w:rPr>
                  <w:rFonts w:ascii="Times New Roman" w:hAnsi="Times New Roman" w:cs="Times New Roman"/>
                  <w:sz w:val="20"/>
                  <w:szCs w:val="20"/>
                </w:rPr>
                <w:delText xml:space="preserve"> guaranteed</w:delText>
              </w:r>
            </w:del>
            <w:r w:rsidR="009B177F" w:rsidRPr="00AB1C8D">
              <w:rPr>
                <w:rFonts w:ascii="Times New Roman" w:hAnsi="Times New Roman" w:cs="Times New Roman"/>
                <w:sz w:val="20"/>
                <w:szCs w:val="20"/>
              </w:rPr>
              <w:t xml:space="preserve"> liabilities </w:t>
            </w:r>
            <w:ins w:id="209" w:author="Author">
              <w:r w:rsidR="00240EDD" w:rsidRPr="00240EDD">
                <w:rPr>
                  <w:rFonts w:ascii="Times New Roman" w:hAnsi="Times New Roman" w:cs="Times New Roman"/>
                  <w:sz w:val="20"/>
                  <w:szCs w:val="20"/>
                </w:rPr>
                <w:t xml:space="preserve">for which collateral is pledged </w:t>
              </w:r>
            </w:ins>
            <w:r w:rsidR="009B177F" w:rsidRPr="00AB1C8D">
              <w:rPr>
                <w:rFonts w:ascii="Times New Roman" w:hAnsi="Times New Roman" w:cs="Times New Roman"/>
                <w:sz w:val="20"/>
                <w:szCs w:val="20"/>
              </w:rPr>
              <w:t>-  Total collateral pledged</w:t>
            </w:r>
          </w:p>
        </w:tc>
        <w:tc>
          <w:tcPr>
            <w:tcW w:w="0" w:type="auto"/>
            <w:hideMark/>
          </w:tcPr>
          <w:p w:rsidR="009B177F" w:rsidRPr="00AB1C8D" w:rsidRDefault="00311372" w:rsidP="000F0588">
            <w:pPr>
              <w:rPr>
                <w:rFonts w:ascii="Times New Roman" w:hAnsi="Times New Roman" w:cs="Times New Roman"/>
                <w:bCs/>
                <w:sz w:val="20"/>
                <w:szCs w:val="20"/>
              </w:rPr>
            </w:pPr>
            <w:r w:rsidRPr="00AB1C8D">
              <w:rPr>
                <w:rFonts w:ascii="Times New Roman" w:hAnsi="Times New Roman" w:cs="Times New Roman"/>
                <w:sz w:val="20"/>
                <w:szCs w:val="20"/>
              </w:rPr>
              <w:t xml:space="preserve">Total </w:t>
            </w:r>
            <w:r w:rsidR="00567CEA"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9B177F" w:rsidRPr="00AB1C8D">
              <w:rPr>
                <w:rFonts w:ascii="Times New Roman" w:hAnsi="Times New Roman" w:cs="Times New Roman"/>
                <w:sz w:val="20"/>
                <w:szCs w:val="20"/>
              </w:rPr>
              <w:t>alue of the liabilit</w:t>
            </w:r>
            <w:r w:rsidR="00C919FC"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w:t>
            </w:r>
            <w:r w:rsidR="0085790C" w:rsidRPr="00AB1C8D">
              <w:rPr>
                <w:rFonts w:ascii="Times New Roman" w:hAnsi="Times New Roman" w:cs="Times New Roman"/>
                <w:sz w:val="20"/>
                <w:szCs w:val="20"/>
              </w:rPr>
              <w:t xml:space="preserve">the </w:t>
            </w:r>
            <w:r w:rsidR="009B177F" w:rsidRPr="00AB1C8D">
              <w:rPr>
                <w:rFonts w:ascii="Times New Roman" w:hAnsi="Times New Roman" w:cs="Times New Roman"/>
                <w:sz w:val="20"/>
                <w:szCs w:val="20"/>
              </w:rPr>
              <w:t>collateral is pledged</w:t>
            </w:r>
            <w:r w:rsidR="00FB2FC6" w:rsidRPr="00AB1C8D">
              <w:rPr>
                <w:rFonts w:ascii="Times New Roman" w:hAnsi="Times New Roman" w:cs="Times New Roman"/>
                <w:sz w:val="20"/>
                <w:szCs w:val="20"/>
              </w:rPr>
              <w:t>.</w:t>
            </w:r>
          </w:p>
        </w:tc>
      </w:tr>
      <w:tr w:rsidR="007F207E" w:rsidRPr="00B276B8" w:rsidTr="008C11FC">
        <w:tc>
          <w:tcPr>
            <w:tcW w:w="0" w:type="auto"/>
            <w:hideMark/>
          </w:tcPr>
          <w:p w:rsidR="00287010" w:rsidRPr="00B276B8" w:rsidRDefault="003E33D2" w:rsidP="003E33D2">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R031</w:t>
            </w:r>
            <w:r w:rsidRPr="00AB1C8D">
              <w:rPr>
                <w:rFonts w:ascii="Times New Roman" w:hAnsi="Times New Roman" w:cs="Times New Roman"/>
                <w:sz w:val="20"/>
                <w:szCs w:val="20"/>
              </w:rPr>
              <w:t>0</w:t>
            </w:r>
          </w:p>
          <w:p w:rsidR="0081601E" w:rsidRPr="00AB1C8D" w:rsidRDefault="00287010" w:rsidP="003E33D2">
            <w:pPr>
              <w:rPr>
                <w:rFonts w:ascii="Times New Roman" w:hAnsi="Times New Roman" w:cs="Times New Roman"/>
                <w:sz w:val="20"/>
                <w:szCs w:val="20"/>
              </w:rPr>
            </w:pPr>
            <w:r w:rsidRPr="00B276B8">
              <w:rPr>
                <w:rFonts w:ascii="Times New Roman" w:hAnsi="Times New Roman" w:cs="Times New Roman"/>
                <w:sz w:val="20"/>
                <w:szCs w:val="20"/>
              </w:rPr>
              <w:t>(A18)</w:t>
            </w:r>
          </w:p>
        </w:tc>
        <w:tc>
          <w:tcPr>
            <w:tcW w:w="0" w:type="auto"/>
            <w:hideMark/>
          </w:tcPr>
          <w:p w:rsidR="0081601E" w:rsidRPr="00AB1C8D" w:rsidRDefault="003E33D2">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81601E" w:rsidRPr="00AB1C8D">
              <w:rPr>
                <w:rFonts w:ascii="Times New Roman" w:hAnsi="Times New Roman" w:cs="Times New Roman"/>
                <w:sz w:val="20"/>
                <w:szCs w:val="20"/>
              </w:rPr>
              <w:t>Contingent liabilities not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p>
        </w:tc>
        <w:tc>
          <w:tcPr>
            <w:tcW w:w="0" w:type="auto"/>
            <w:hideMark/>
          </w:tcPr>
          <w:p w:rsidR="003E33D2" w:rsidRPr="00AB1C8D" w:rsidRDefault="003E33D2">
            <w:pPr>
              <w:rPr>
                <w:rFonts w:ascii="Times New Roman" w:hAnsi="Times New Roman" w:cs="Times New Roman"/>
                <w:sz w:val="20"/>
                <w:szCs w:val="20"/>
              </w:rPr>
            </w:pPr>
            <w:r w:rsidRPr="00AB1C8D">
              <w:rPr>
                <w:rFonts w:ascii="Times New Roman" w:hAnsi="Times New Roman" w:cs="Times New Roman"/>
                <w:sz w:val="20"/>
                <w:szCs w:val="20"/>
              </w:rPr>
              <w:t xml:space="preserve">Maximum possible value, </w:t>
            </w:r>
            <w:del w:id="210" w:author="Author">
              <w:r w:rsidRPr="00AB1C8D" w:rsidDel="006440CB">
                <w:rPr>
                  <w:rFonts w:ascii="Times New Roman" w:hAnsi="Times New Roman" w:cs="Times New Roman"/>
                  <w:sz w:val="20"/>
                  <w:szCs w:val="20"/>
                </w:rPr>
                <w:delText>if possible,</w:delText>
              </w:r>
              <w:r w:rsidRPr="00AB1C8D" w:rsidDel="0089593C">
                <w:rPr>
                  <w:rFonts w:ascii="Times New Roman" w:hAnsi="Times New Roman" w:cs="Times New Roman"/>
                  <w:sz w:val="20"/>
                  <w:szCs w:val="20"/>
                </w:rPr>
                <w:delText xml:space="preserve"> </w:delText>
              </w:r>
            </w:del>
            <w:r w:rsidRPr="00AB1C8D">
              <w:rPr>
                <w:rFonts w:ascii="Times New Roman" w:hAnsi="Times New Roman" w:cs="Times New Roman"/>
                <w:sz w:val="20"/>
                <w:szCs w:val="20"/>
              </w:rPr>
              <w:t xml:space="preserve">regardless of their probability (i.e. future cash </w:t>
            </w:r>
            <w:ins w:id="211" w:author="Author">
              <w:r w:rsidR="00B65B5B">
                <w:rPr>
                  <w:rFonts w:ascii="Times New Roman" w:hAnsi="Times New Roman" w:cs="Times New Roman"/>
                  <w:sz w:val="20"/>
                  <w:szCs w:val="20"/>
                </w:rPr>
                <w:t>out-</w:t>
              </w:r>
            </w:ins>
            <w:r w:rsidRPr="00AB1C8D">
              <w:rPr>
                <w:rFonts w:ascii="Times New Roman" w:hAnsi="Times New Roman" w:cs="Times New Roman"/>
                <w:sz w:val="20"/>
                <w:szCs w:val="20"/>
              </w:rPr>
              <w:t>flows required to settle the contingent liability over the lifetime of that contingent liability, discounted at the relevant risk-free interest rate term structure) of c</w:t>
            </w:r>
            <w:r w:rsidR="0081601E" w:rsidRPr="00AB1C8D">
              <w:rPr>
                <w:rFonts w:ascii="Times New Roman" w:hAnsi="Times New Roman" w:cs="Times New Roman"/>
                <w:sz w:val="20"/>
                <w:szCs w:val="20"/>
              </w:rPr>
              <w:t>ontingent liabilities that are not included in those valued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r w:rsidR="0081601E" w:rsidRPr="00AB1C8D">
              <w:rPr>
                <w:rFonts w:ascii="Times New Roman" w:hAnsi="Times New Roman" w:cs="Times New Roman"/>
                <w:sz w:val="20"/>
                <w:szCs w:val="20"/>
              </w:rPr>
              <w:t xml:space="preserve"> (</w:t>
            </w:r>
            <w:r w:rsidR="00666DBA" w:rsidRPr="00AB1C8D">
              <w:rPr>
                <w:rFonts w:ascii="Times New Roman" w:hAnsi="Times New Roman" w:cs="Times New Roman"/>
                <w:sz w:val="20"/>
                <w:szCs w:val="20"/>
              </w:rPr>
              <w:t xml:space="preserve">item </w:t>
            </w: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002525F6" w:rsidRPr="00AB1C8D">
              <w:rPr>
                <w:rFonts w:ascii="Times New Roman" w:hAnsi="Times New Roman" w:cs="Times New Roman"/>
                <w:sz w:val="20"/>
                <w:szCs w:val="20"/>
              </w:rPr>
              <w:t>740</w:t>
            </w:r>
            <w:r w:rsidRPr="00AB1C8D">
              <w:rPr>
                <w:rFonts w:ascii="Times New Roman" w:hAnsi="Times New Roman" w:cs="Times New Roman"/>
                <w:sz w:val="20"/>
                <w:szCs w:val="20"/>
              </w:rPr>
              <w:t xml:space="preserve"> of S.02.01</w:t>
            </w:r>
            <w:del w:id="212" w:author="Author">
              <w:r w:rsidRPr="00AB1C8D" w:rsidDel="00FD722E">
                <w:rPr>
                  <w:rFonts w:ascii="Times New Roman" w:hAnsi="Times New Roman" w:cs="Times New Roman"/>
                  <w:sz w:val="20"/>
                  <w:szCs w:val="20"/>
                </w:rPr>
                <w:delText>.b</w:delText>
              </w:r>
            </w:del>
            <w:r w:rsidRPr="00AB1C8D">
              <w:rPr>
                <w:rFonts w:ascii="Times New Roman" w:hAnsi="Times New Roman" w:cs="Times New Roman"/>
                <w:sz w:val="20"/>
                <w:szCs w:val="20"/>
              </w:rPr>
              <w:t>)</w:t>
            </w:r>
            <w:r w:rsidR="00DA6AC7" w:rsidRPr="00D6377E">
              <w:rPr>
                <w:rFonts w:ascii="Times New Roman" w:hAnsi="Times New Roman" w:cs="Times New Roman"/>
                <w:sz w:val="20"/>
                <w:szCs w:val="20"/>
              </w:rPr>
              <w:t>.</w:t>
            </w:r>
          </w:p>
          <w:p w:rsidR="003E33D2" w:rsidRPr="00AB1C8D" w:rsidRDefault="003E33D2">
            <w:pPr>
              <w:rPr>
                <w:rFonts w:ascii="Times New Roman" w:hAnsi="Times New Roman" w:cs="Times New Roman"/>
                <w:sz w:val="20"/>
                <w:szCs w:val="20"/>
              </w:rPr>
            </w:pPr>
          </w:p>
          <w:p w:rsidR="00163748" w:rsidRDefault="003E33D2" w:rsidP="001453CD">
            <w:pPr>
              <w:rPr>
                <w:ins w:id="213" w:author="Author"/>
                <w:rFonts w:ascii="Times New Roman" w:hAnsi="Times New Roman" w:cs="Times New Roman"/>
                <w:sz w:val="20"/>
                <w:szCs w:val="20"/>
              </w:rPr>
            </w:pPr>
            <w:r w:rsidRPr="00AB1C8D">
              <w:rPr>
                <w:rFonts w:ascii="Times New Roman" w:hAnsi="Times New Roman" w:cs="Times New Roman"/>
                <w:sz w:val="20"/>
                <w:szCs w:val="20"/>
              </w:rPr>
              <w:t xml:space="preserve">This </w:t>
            </w:r>
            <w:r w:rsidR="00EC06FF" w:rsidRPr="00B276B8">
              <w:rPr>
                <w:rFonts w:ascii="Times New Roman" w:hAnsi="Times New Roman" w:cs="Times New Roman"/>
                <w:sz w:val="20"/>
                <w:szCs w:val="20"/>
              </w:rPr>
              <w:t>shall</w:t>
            </w:r>
            <w:r w:rsidRPr="00AB1C8D">
              <w:rPr>
                <w:rFonts w:ascii="Times New Roman" w:hAnsi="Times New Roman" w:cs="Times New Roman"/>
                <w:sz w:val="20"/>
                <w:szCs w:val="20"/>
              </w:rPr>
              <w:t xml:space="preserve"> relate to </w:t>
            </w:r>
            <w:r w:rsidR="00325C41" w:rsidRPr="00AB1C8D">
              <w:rPr>
                <w:rFonts w:ascii="Times New Roman" w:hAnsi="Times New Roman" w:cs="Times New Roman"/>
                <w:sz w:val="20"/>
                <w:szCs w:val="20"/>
              </w:rPr>
              <w:t>Contingent</w:t>
            </w:r>
            <w:r w:rsidR="00163748" w:rsidRPr="00AB1C8D">
              <w:rPr>
                <w:rFonts w:ascii="Times New Roman" w:hAnsi="Times New Roman" w:cs="Times New Roman"/>
                <w:sz w:val="20"/>
                <w:szCs w:val="20"/>
              </w:rPr>
              <w:t xml:space="preserve"> liabilities that </w:t>
            </w:r>
            <w:del w:id="214" w:author="Author">
              <w:r w:rsidR="00163748" w:rsidRPr="00AB1C8D" w:rsidDel="00107570">
                <w:rPr>
                  <w:rFonts w:ascii="Times New Roman" w:hAnsi="Times New Roman" w:cs="Times New Roman"/>
                  <w:sz w:val="20"/>
                  <w:szCs w:val="20"/>
                </w:rPr>
                <w:delText>cannot be</w:delText>
              </w:r>
            </w:del>
            <w:ins w:id="215" w:author="Author">
              <w:r w:rsidR="00107570">
                <w:rPr>
                  <w:rFonts w:ascii="Times New Roman" w:hAnsi="Times New Roman" w:cs="Times New Roman"/>
                  <w:sz w:val="20"/>
                  <w:szCs w:val="20"/>
                </w:rPr>
                <w:t>are not</w:t>
              </w:r>
            </w:ins>
            <w:r w:rsidR="00163748" w:rsidRPr="00AB1C8D">
              <w:rPr>
                <w:rFonts w:ascii="Times New Roman" w:hAnsi="Times New Roman" w:cs="Times New Roman"/>
                <w:sz w:val="20"/>
                <w:szCs w:val="20"/>
              </w:rPr>
              <w:t xml:space="preserve"> material</w:t>
            </w:r>
            <w:del w:id="216" w:author="Author">
              <w:r w:rsidR="00163748" w:rsidRPr="00AB1C8D" w:rsidDel="001453CD">
                <w:rPr>
                  <w:rFonts w:ascii="Times New Roman" w:hAnsi="Times New Roman" w:cs="Times New Roman"/>
                  <w:sz w:val="20"/>
                  <w:szCs w:val="20"/>
                </w:rPr>
                <w:delText xml:space="preserve"> nor </w:delText>
              </w:r>
              <w:r w:rsidR="000B7D0C" w:rsidRPr="00AB1C8D" w:rsidDel="001453CD">
                <w:rPr>
                  <w:rFonts w:ascii="Times New Roman" w:hAnsi="Times New Roman" w:cs="Times New Roman"/>
                  <w:sz w:val="20"/>
                  <w:szCs w:val="20"/>
                </w:rPr>
                <w:delText>reliably estimated</w:delText>
              </w:r>
            </w:del>
            <w:r w:rsidRPr="00AB1C8D">
              <w:rPr>
                <w:rFonts w:ascii="Times New Roman" w:hAnsi="Times New Roman" w:cs="Times New Roman"/>
                <w:sz w:val="20"/>
                <w:szCs w:val="20"/>
              </w:rPr>
              <w:t>.</w:t>
            </w:r>
          </w:p>
          <w:p w:rsidR="0089593C" w:rsidRDefault="0089593C" w:rsidP="001453CD">
            <w:pPr>
              <w:rPr>
                <w:ins w:id="217" w:author="Author"/>
                <w:rFonts w:ascii="Times New Roman" w:hAnsi="Times New Roman" w:cs="Times New Roman"/>
                <w:sz w:val="20"/>
                <w:szCs w:val="20"/>
              </w:rPr>
            </w:pPr>
          </w:p>
          <w:p w:rsidR="0089593C" w:rsidRPr="00AB1C8D" w:rsidRDefault="0089593C" w:rsidP="001453CD">
            <w:pPr>
              <w:rPr>
                <w:rFonts w:ascii="Times New Roman" w:hAnsi="Times New Roman" w:cs="Times New Roman"/>
                <w:sz w:val="20"/>
                <w:szCs w:val="20"/>
              </w:rPr>
            </w:pPr>
            <w:ins w:id="218" w:author="Author">
              <w:r>
                <w:rPr>
                  <w:rFonts w:ascii="Times New Roman" w:hAnsi="Times New Roman" w:cs="Times New Roman"/>
                  <w:sz w:val="20"/>
                  <w:szCs w:val="20"/>
                </w:rPr>
                <w:t>This amount shall include guarantees reported in R0010 if considered as contingent liabilities.</w:t>
              </w:r>
            </w:ins>
          </w:p>
        </w:tc>
      </w:tr>
      <w:tr w:rsidR="007F207E" w:rsidRPr="00B276B8" w:rsidTr="008C11FC">
        <w:tc>
          <w:tcPr>
            <w:tcW w:w="0" w:type="auto"/>
            <w:hideMark/>
          </w:tcPr>
          <w:p w:rsidR="00287010" w:rsidRPr="00B276B8" w:rsidRDefault="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00123257" w:rsidRPr="00AB1C8D">
              <w:rPr>
                <w:rFonts w:ascii="Times New Roman" w:hAnsi="Times New Roman" w:cs="Times New Roman"/>
                <w:sz w:val="20"/>
                <w:szCs w:val="20"/>
              </w:rPr>
              <w:t>0/</w:t>
            </w:r>
            <w:r w:rsidRPr="00AB1C8D">
              <w:rPr>
                <w:rFonts w:ascii="Times New Roman" w:hAnsi="Times New Roman" w:cs="Times New Roman"/>
                <w:sz w:val="20"/>
                <w:szCs w:val="20"/>
              </w:rPr>
              <w:t>R032</w:t>
            </w:r>
            <w:r w:rsidR="00123257" w:rsidRPr="00AB1C8D">
              <w:rPr>
                <w:rFonts w:ascii="Times New Roman" w:hAnsi="Times New Roman" w:cs="Times New Roman"/>
                <w:sz w:val="20"/>
                <w:szCs w:val="20"/>
              </w:rPr>
              <w:t>0</w:t>
            </w:r>
          </w:p>
          <w:p w:rsidR="0081601E" w:rsidRPr="00AB1C8D" w:rsidRDefault="00287010">
            <w:pPr>
              <w:rPr>
                <w:rFonts w:ascii="Times New Roman" w:hAnsi="Times New Roman" w:cs="Times New Roman"/>
                <w:sz w:val="20"/>
                <w:szCs w:val="20"/>
              </w:rPr>
            </w:pPr>
            <w:r w:rsidRPr="00B276B8">
              <w:rPr>
                <w:rFonts w:ascii="Times New Roman" w:hAnsi="Times New Roman" w:cs="Times New Roman"/>
                <w:sz w:val="20"/>
                <w:szCs w:val="20"/>
              </w:rPr>
              <w:t>(A5)</w:t>
            </w:r>
          </w:p>
        </w:tc>
        <w:tc>
          <w:tcPr>
            <w:tcW w:w="0" w:type="auto"/>
            <w:hideMark/>
          </w:tcPr>
          <w:p w:rsidR="0081601E" w:rsidRPr="00AB1C8D" w:rsidRDefault="00123257">
            <w:pPr>
              <w:rPr>
                <w:rFonts w:ascii="Times New Roman" w:hAnsi="Times New Roman" w:cs="Times New Roman"/>
                <w:sz w:val="20"/>
                <w:szCs w:val="20"/>
              </w:rPr>
            </w:pPr>
            <w:r w:rsidRPr="00AB1C8D">
              <w:rPr>
                <w:rFonts w:ascii="Times New Roman" w:hAnsi="Times New Roman" w:cs="Times New Roman"/>
                <w:sz w:val="20"/>
                <w:szCs w:val="20"/>
              </w:rPr>
              <w:t>Maximum value - Contingent liabilities not in Solvency II Balance Sheet, o</w:t>
            </w:r>
            <w:r w:rsidR="0081601E" w:rsidRPr="00AB1C8D">
              <w:rPr>
                <w:rFonts w:ascii="Times New Roman" w:hAnsi="Times New Roman" w:cs="Times New Roman"/>
                <w:sz w:val="20"/>
                <w:szCs w:val="20"/>
              </w:rPr>
              <w:t xml:space="preserve">f which </w:t>
            </w:r>
            <w:r w:rsidR="00B47928" w:rsidRPr="00AB1C8D">
              <w:rPr>
                <w:rFonts w:ascii="Times New Roman" w:hAnsi="Times New Roman" w:cs="Times New Roman"/>
                <w:sz w:val="20"/>
                <w:szCs w:val="20"/>
              </w:rPr>
              <w:t>contingent liabilities toward entities of the same group</w:t>
            </w:r>
          </w:p>
        </w:tc>
        <w:tc>
          <w:tcPr>
            <w:tcW w:w="0" w:type="auto"/>
            <w:hideMark/>
          </w:tcPr>
          <w:p w:rsidR="00D6377E" w:rsidRPr="00AB1C8D" w:rsidRDefault="00E51AD2" w:rsidP="00E51AD2">
            <w:pPr>
              <w:rPr>
                <w:rFonts w:ascii="Times New Roman" w:hAnsi="Times New Roman" w:cs="Times New Roman"/>
                <w:sz w:val="20"/>
                <w:szCs w:val="20"/>
              </w:rPr>
            </w:pPr>
            <w:del w:id="219" w:author="Author">
              <w:r w:rsidRPr="00AB1C8D" w:rsidDel="000C40F4">
                <w:rPr>
                  <w:rFonts w:ascii="Times New Roman" w:hAnsi="Times New Roman" w:cs="Times New Roman"/>
                  <w:sz w:val="20"/>
                  <w:szCs w:val="20"/>
                </w:rPr>
                <w:delText>Maximum possible value, if possible, regardless of their probability (i.e. future cash flows required to settle the contingent liability over the lifetime of that contingent liability, discounted at the relevant risk-free interest rate term structure) of contingent liabilities that are not included in those valued in Solvency II Balance Sheet (item C0010/</w:delText>
              </w:r>
              <w:r w:rsidR="00F94146" w:rsidRPr="00AB1C8D" w:rsidDel="000C40F4">
                <w:rPr>
                  <w:rFonts w:ascii="Times New Roman" w:hAnsi="Times New Roman" w:cs="Times New Roman"/>
                  <w:sz w:val="20"/>
                  <w:szCs w:val="20"/>
                </w:rPr>
                <w:delText>R0</w:delText>
              </w:r>
              <w:r w:rsidR="00EF7205" w:rsidRPr="00AB1C8D" w:rsidDel="000C40F4">
                <w:rPr>
                  <w:rFonts w:ascii="Times New Roman" w:hAnsi="Times New Roman" w:cs="Times New Roman"/>
                  <w:sz w:val="20"/>
                  <w:szCs w:val="20"/>
                </w:rPr>
                <w:delText>740</w:delText>
              </w:r>
              <w:r w:rsidRPr="00AB1C8D" w:rsidDel="000C40F4">
                <w:rPr>
                  <w:rFonts w:ascii="Times New Roman" w:hAnsi="Times New Roman" w:cs="Times New Roman"/>
                  <w:sz w:val="20"/>
                  <w:szCs w:val="20"/>
                </w:rPr>
                <w:delText xml:space="preserve"> of S.02.01.b) </w:delText>
              </w:r>
            </w:del>
            <w:ins w:id="220" w:author="Author">
              <w:r w:rsidR="000C40F4" w:rsidRPr="000C40F4">
                <w:rPr>
                  <w:rFonts w:ascii="Times New Roman" w:hAnsi="Times New Roman" w:cs="Times New Roman"/>
                  <w:sz w:val="20"/>
                  <w:szCs w:val="20"/>
                </w:rPr>
                <w:t xml:space="preserve">Part of </w:t>
              </w:r>
              <w:r w:rsidR="000C40F4">
                <w:rPr>
                  <w:rFonts w:ascii="Times New Roman" w:hAnsi="Times New Roman" w:cs="Times New Roman"/>
                  <w:sz w:val="20"/>
                  <w:szCs w:val="20"/>
                </w:rPr>
                <w:t>C0010/R0310</w:t>
              </w:r>
              <w:r w:rsidR="000C40F4" w:rsidRPr="000C40F4">
                <w:rPr>
                  <w:rFonts w:ascii="Times New Roman" w:hAnsi="Times New Roman" w:cs="Times New Roman"/>
                  <w:sz w:val="20"/>
                  <w:szCs w:val="20"/>
                </w:rPr>
                <w:t xml:space="preserve"> related to </w:t>
              </w:r>
            </w:ins>
            <w:del w:id="221" w:author="Author">
              <w:r w:rsidRPr="00AB1C8D" w:rsidDel="000C40F4">
                <w:rPr>
                  <w:rFonts w:ascii="Times New Roman" w:hAnsi="Times New Roman" w:cs="Times New Roman"/>
                  <w:sz w:val="20"/>
                  <w:szCs w:val="20"/>
                </w:rPr>
                <w:delText xml:space="preserve">of which </w:delText>
              </w:r>
            </w:del>
            <w:r w:rsidR="00B47928" w:rsidRPr="00AB1C8D">
              <w:rPr>
                <w:rFonts w:ascii="Times New Roman" w:hAnsi="Times New Roman" w:cs="Times New Roman"/>
                <w:sz w:val="20"/>
                <w:szCs w:val="20"/>
              </w:rPr>
              <w:t>contingent liabilities toward entities of the same group</w:t>
            </w:r>
            <w:r w:rsidR="00DA6AC7" w:rsidRPr="00B276B8">
              <w:rPr>
                <w:rFonts w:ascii="Times New Roman" w:hAnsi="Times New Roman" w:cs="Times New Roman"/>
                <w:sz w:val="20"/>
                <w:szCs w:val="20"/>
              </w:rPr>
              <w:t>.</w:t>
            </w:r>
          </w:p>
          <w:p w:rsidR="0081601E" w:rsidRPr="00AB1C8D" w:rsidRDefault="0081601E">
            <w:pPr>
              <w:rPr>
                <w:rFonts w:ascii="Times New Roman" w:hAnsi="Times New Roman" w:cs="Times New Roman"/>
                <w:sz w:val="20"/>
                <w:szCs w:val="20"/>
              </w:rPr>
            </w:pPr>
          </w:p>
        </w:tc>
      </w:tr>
      <w:tr w:rsidR="007F207E" w:rsidRPr="00B276B8" w:rsidTr="008C11FC">
        <w:tc>
          <w:tcPr>
            <w:tcW w:w="0" w:type="auto"/>
            <w:hideMark/>
          </w:tcPr>
          <w:p w:rsidR="00287010" w:rsidRPr="00B276B8" w:rsidRDefault="00F94146" w:rsidP="00CD1008">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003A3985" w:rsidRPr="00AB1C8D">
              <w:rPr>
                <w:rFonts w:ascii="Times New Roman" w:hAnsi="Times New Roman" w:cs="Times New Roman"/>
                <w:sz w:val="20"/>
                <w:szCs w:val="20"/>
              </w:rPr>
              <w:t>0/</w:t>
            </w:r>
            <w:r w:rsidRPr="00AB1C8D">
              <w:rPr>
                <w:rFonts w:ascii="Times New Roman" w:hAnsi="Times New Roman" w:cs="Times New Roman"/>
                <w:sz w:val="20"/>
                <w:szCs w:val="20"/>
              </w:rPr>
              <w:t>R03</w:t>
            </w:r>
            <w:r w:rsidR="00CD1008" w:rsidRPr="00AB1C8D">
              <w:rPr>
                <w:rFonts w:ascii="Times New Roman" w:hAnsi="Times New Roman" w:cs="Times New Roman"/>
                <w:sz w:val="20"/>
                <w:szCs w:val="20"/>
              </w:rPr>
              <w:t>3</w:t>
            </w:r>
            <w:r w:rsidR="003A3985" w:rsidRPr="00AB1C8D">
              <w:rPr>
                <w:rFonts w:ascii="Times New Roman" w:hAnsi="Times New Roman" w:cs="Times New Roman"/>
                <w:sz w:val="20"/>
                <w:szCs w:val="20"/>
              </w:rPr>
              <w:t>0</w:t>
            </w:r>
          </w:p>
          <w:p w:rsidR="00287010" w:rsidRPr="00B276B8" w:rsidRDefault="00287010" w:rsidP="00CD1008">
            <w:pPr>
              <w:rPr>
                <w:rFonts w:ascii="Times New Roman" w:hAnsi="Times New Roman" w:cs="Times New Roman"/>
                <w:sz w:val="20"/>
                <w:szCs w:val="20"/>
              </w:rPr>
            </w:pPr>
            <w:r w:rsidRPr="00B276B8">
              <w:rPr>
                <w:rFonts w:ascii="Times New Roman" w:hAnsi="Times New Roman" w:cs="Times New Roman"/>
                <w:sz w:val="20"/>
                <w:szCs w:val="20"/>
              </w:rPr>
              <w:t>(A19)</w:t>
            </w:r>
          </w:p>
          <w:p w:rsidR="0081601E" w:rsidRPr="00AB1C8D" w:rsidRDefault="0081601E" w:rsidP="00CD1008">
            <w:pPr>
              <w:rPr>
                <w:rFonts w:ascii="Times New Roman" w:hAnsi="Times New Roman" w:cs="Times New Roman"/>
                <w:sz w:val="20"/>
                <w:szCs w:val="20"/>
              </w:rPr>
            </w:pPr>
          </w:p>
        </w:tc>
        <w:tc>
          <w:tcPr>
            <w:tcW w:w="0" w:type="auto"/>
            <w:hideMark/>
          </w:tcPr>
          <w:p w:rsidR="0081601E" w:rsidRPr="00AB1C8D" w:rsidRDefault="003A3985">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81601E" w:rsidRPr="00AB1C8D">
              <w:rPr>
                <w:rFonts w:ascii="Times New Roman" w:hAnsi="Times New Roman" w:cs="Times New Roman"/>
                <w:sz w:val="20"/>
                <w:szCs w:val="20"/>
              </w:rPr>
              <w:t>Contingent liabilities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r w:rsidR="0081601E" w:rsidRPr="00AB1C8D">
              <w:rPr>
                <w:rFonts w:ascii="Times New Roman" w:hAnsi="Times New Roman" w:cs="Times New Roman"/>
                <w:sz w:val="20"/>
                <w:szCs w:val="20"/>
              </w:rPr>
              <w:t xml:space="preserve"> </w:t>
            </w:r>
          </w:p>
        </w:tc>
        <w:tc>
          <w:tcPr>
            <w:tcW w:w="0" w:type="auto"/>
            <w:hideMark/>
          </w:tcPr>
          <w:p w:rsidR="00D6377E" w:rsidRPr="00B276B8" w:rsidRDefault="003A3985">
            <w:pPr>
              <w:rPr>
                <w:rFonts w:ascii="Times New Roman" w:hAnsi="Times New Roman" w:cs="Times New Roman"/>
                <w:sz w:val="20"/>
                <w:szCs w:val="20"/>
              </w:rPr>
            </w:pPr>
            <w:r w:rsidRPr="00AB1C8D">
              <w:rPr>
                <w:rFonts w:ascii="Times New Roman" w:hAnsi="Times New Roman" w:cs="Times New Roman"/>
                <w:sz w:val="20"/>
                <w:szCs w:val="20"/>
              </w:rPr>
              <w:t xml:space="preserve">Maximum possible value, </w:t>
            </w:r>
            <w:del w:id="222" w:author="Author">
              <w:r w:rsidRPr="00AB1C8D" w:rsidDel="006440CB">
                <w:rPr>
                  <w:rFonts w:ascii="Times New Roman" w:hAnsi="Times New Roman" w:cs="Times New Roman"/>
                  <w:sz w:val="20"/>
                  <w:szCs w:val="20"/>
                </w:rPr>
                <w:delText xml:space="preserve">if possible, </w:delText>
              </w:r>
            </w:del>
            <w:r w:rsidRPr="00AB1C8D">
              <w:rPr>
                <w:rFonts w:ascii="Times New Roman" w:hAnsi="Times New Roman" w:cs="Times New Roman"/>
                <w:sz w:val="20"/>
                <w:szCs w:val="20"/>
              </w:rPr>
              <w:t>regardless of their probability (i.e. future cash</w:t>
            </w:r>
            <w:ins w:id="223" w:author="Author">
              <w:r w:rsidR="00B65B5B">
                <w:rPr>
                  <w:rFonts w:ascii="Times New Roman" w:hAnsi="Times New Roman" w:cs="Times New Roman"/>
                  <w:sz w:val="20"/>
                  <w:szCs w:val="20"/>
                </w:rPr>
                <w:t xml:space="preserve"> out-</w:t>
              </w:r>
            </w:ins>
            <w:r w:rsidRPr="00AB1C8D">
              <w:rPr>
                <w:rFonts w:ascii="Times New Roman" w:hAnsi="Times New Roman" w:cs="Times New Roman"/>
                <w:sz w:val="20"/>
                <w:szCs w:val="20"/>
              </w:rPr>
              <w:t xml:space="preserve"> flows required to settle the contingent liability over the lifetime of that contingent liability, discounted at the relevant risk-free interest rate term structure) of c</w:t>
            </w:r>
            <w:r w:rsidR="0081601E" w:rsidRPr="00AB1C8D">
              <w:rPr>
                <w:rFonts w:ascii="Times New Roman" w:hAnsi="Times New Roman" w:cs="Times New Roman"/>
                <w:sz w:val="20"/>
                <w:szCs w:val="20"/>
              </w:rPr>
              <w:t>ontingent liabilities that are valued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del w:id="224" w:author="Author">
              <w:r w:rsidR="0081601E" w:rsidRPr="00AB1C8D" w:rsidDel="0089593C">
                <w:rPr>
                  <w:rFonts w:ascii="Times New Roman" w:hAnsi="Times New Roman" w:cs="Times New Roman"/>
                  <w:sz w:val="20"/>
                  <w:szCs w:val="20"/>
                </w:rPr>
                <w:delText>,</w:delText>
              </w:r>
            </w:del>
            <w:r w:rsidR="0081601E" w:rsidRPr="00AB1C8D">
              <w:rPr>
                <w:rFonts w:ascii="Times New Roman" w:hAnsi="Times New Roman" w:cs="Times New Roman"/>
                <w:sz w:val="20"/>
                <w:szCs w:val="20"/>
              </w:rPr>
              <w:t xml:space="preserve"> </w:t>
            </w:r>
            <w:del w:id="225" w:author="Author">
              <w:r w:rsidR="0081601E" w:rsidRPr="00AB1C8D" w:rsidDel="00240EDD">
                <w:rPr>
                  <w:rFonts w:ascii="Times New Roman" w:hAnsi="Times New Roman" w:cs="Times New Roman"/>
                  <w:sz w:val="20"/>
                  <w:szCs w:val="20"/>
                </w:rPr>
                <w:delText>but without probability</w:delText>
              </w:r>
            </w:del>
            <w:ins w:id="226" w:author="Author">
              <w:r w:rsidR="0089593C">
                <w:rPr>
                  <w:rFonts w:ascii="Times New Roman" w:hAnsi="Times New Roman" w:cs="Times New Roman"/>
                  <w:sz w:val="20"/>
                  <w:szCs w:val="20"/>
                </w:rPr>
                <w:t>as defined in article 11 of the Delegated Regulation</w:t>
              </w:r>
              <w:r w:rsidR="00FD1AE2">
                <w:rPr>
                  <w:rFonts w:ascii="Times New Roman" w:hAnsi="Times New Roman" w:cs="Times New Roman"/>
                  <w:sz w:val="20"/>
                  <w:szCs w:val="20"/>
                </w:rPr>
                <w:t xml:space="preserve"> 2015/35</w:t>
              </w:r>
              <w:r w:rsidR="0089593C">
                <w:rPr>
                  <w:rFonts w:ascii="Times New Roman" w:hAnsi="Times New Roman" w:cs="Times New Roman"/>
                  <w:sz w:val="20"/>
                  <w:szCs w:val="20"/>
                </w:rPr>
                <w:t>.</w:t>
              </w:r>
            </w:ins>
            <w:del w:id="227" w:author="Author">
              <w:r w:rsidR="0081601E" w:rsidRPr="00AB1C8D" w:rsidDel="0089593C">
                <w:rPr>
                  <w:rFonts w:ascii="Times New Roman" w:hAnsi="Times New Roman" w:cs="Times New Roman"/>
                  <w:sz w:val="20"/>
                  <w:szCs w:val="20"/>
                </w:rPr>
                <w:delText>-</w:delText>
              </w:r>
              <w:r w:rsidR="0081601E" w:rsidRPr="00AB1C8D" w:rsidDel="00E8468A">
                <w:rPr>
                  <w:rFonts w:ascii="Times New Roman" w:hAnsi="Times New Roman" w:cs="Times New Roman"/>
                  <w:sz w:val="20"/>
                  <w:szCs w:val="20"/>
                </w:rPr>
                <w:delText>weighting of future cash flows</w:delText>
              </w:r>
              <w:r w:rsidR="00DA6AC7" w:rsidRPr="00B276B8" w:rsidDel="00E8468A">
                <w:rPr>
                  <w:rFonts w:ascii="Times New Roman" w:hAnsi="Times New Roman" w:cs="Times New Roman"/>
                  <w:sz w:val="20"/>
                  <w:szCs w:val="20"/>
                </w:rPr>
                <w:delText>.</w:delText>
              </w:r>
            </w:del>
          </w:p>
          <w:p w:rsidR="003A3985" w:rsidRPr="00AB1C8D" w:rsidRDefault="003A3985">
            <w:pPr>
              <w:rPr>
                <w:rFonts w:ascii="Times New Roman" w:hAnsi="Times New Roman" w:cs="Times New Roman"/>
                <w:sz w:val="20"/>
                <w:szCs w:val="20"/>
              </w:rPr>
            </w:pPr>
          </w:p>
        </w:tc>
      </w:tr>
      <w:tr w:rsidR="00EA29D6" w:rsidRPr="00B276B8" w:rsidTr="008C11FC">
        <w:tc>
          <w:tcPr>
            <w:tcW w:w="0" w:type="auto"/>
            <w:hideMark/>
          </w:tcPr>
          <w:p w:rsidR="00EA29D6" w:rsidRDefault="00F94146" w:rsidP="00F94146">
            <w:pPr>
              <w:rPr>
                <w:ins w:id="228" w:author="Autho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00EA29D6" w:rsidRPr="00AB1C8D">
              <w:rPr>
                <w:rFonts w:ascii="Times New Roman" w:hAnsi="Times New Roman" w:cs="Times New Roman"/>
                <w:sz w:val="20"/>
                <w:szCs w:val="20"/>
              </w:rPr>
              <w:t>0/</w:t>
            </w:r>
            <w:r w:rsidRPr="00AB1C8D">
              <w:rPr>
                <w:rFonts w:ascii="Times New Roman" w:hAnsi="Times New Roman" w:cs="Times New Roman"/>
                <w:sz w:val="20"/>
                <w:szCs w:val="20"/>
              </w:rPr>
              <w:t>R0400</w:t>
            </w:r>
          </w:p>
          <w:p w:rsidR="00F511F3" w:rsidRPr="00AB1C8D" w:rsidRDefault="00F511F3" w:rsidP="00F94146">
            <w:pPr>
              <w:rPr>
                <w:rFonts w:ascii="Times New Roman" w:hAnsi="Times New Roman" w:cs="Times New Roman"/>
                <w:sz w:val="20"/>
                <w:szCs w:val="20"/>
              </w:rPr>
            </w:pPr>
            <w:ins w:id="229" w:author="Author">
              <w:r>
                <w:rPr>
                  <w:rFonts w:ascii="Times New Roman" w:hAnsi="Times New Roman" w:cs="Times New Roman"/>
                  <w:sz w:val="20"/>
                  <w:szCs w:val="20"/>
                </w:rPr>
                <w:t>(A20</w:t>
              </w:r>
              <w:r w:rsidRPr="00B276B8">
                <w:rPr>
                  <w:rFonts w:ascii="Times New Roman" w:hAnsi="Times New Roman" w:cs="Times New Roman"/>
                  <w:sz w:val="20"/>
                  <w:szCs w:val="20"/>
                </w:rPr>
                <w:t>)</w:t>
              </w:r>
            </w:ins>
          </w:p>
        </w:tc>
        <w:tc>
          <w:tcPr>
            <w:tcW w:w="0" w:type="auto"/>
            <w:hideMark/>
          </w:tcPr>
          <w:p w:rsidR="00EA29D6" w:rsidRPr="00AB1C8D" w:rsidRDefault="00EA29D6">
            <w:pPr>
              <w:rPr>
                <w:rFonts w:ascii="Times New Roman" w:hAnsi="Times New Roman" w:cs="Times New Roman"/>
                <w:sz w:val="20"/>
                <w:szCs w:val="20"/>
              </w:rPr>
            </w:pPr>
            <w:r w:rsidRPr="00AB1C8D">
              <w:rPr>
                <w:rFonts w:ascii="Times New Roman" w:hAnsi="Times New Roman" w:cs="Times New Roman"/>
                <w:sz w:val="20"/>
                <w:szCs w:val="20"/>
              </w:rPr>
              <w:t>Maximum value - Total Contingent liabilities</w:t>
            </w:r>
          </w:p>
        </w:tc>
        <w:tc>
          <w:tcPr>
            <w:tcW w:w="0" w:type="auto"/>
            <w:hideMark/>
          </w:tcPr>
          <w:p w:rsidR="00D6377E" w:rsidRPr="00AB1C8D" w:rsidRDefault="00EE5FEC" w:rsidP="00EA29D6">
            <w:pPr>
              <w:rPr>
                <w:rFonts w:ascii="Times New Roman" w:hAnsi="Times New Roman" w:cs="Times New Roman"/>
                <w:sz w:val="20"/>
                <w:szCs w:val="20"/>
              </w:rPr>
            </w:pPr>
            <w:ins w:id="230" w:author="Author">
              <w:r w:rsidRPr="00AB1C8D">
                <w:rPr>
                  <w:rFonts w:ascii="Times New Roman" w:hAnsi="Times New Roman" w:cs="Times New Roman"/>
                  <w:sz w:val="20"/>
                  <w:szCs w:val="20"/>
                </w:rPr>
                <w:t xml:space="preserve">Total </w:t>
              </w:r>
            </w:ins>
            <w:del w:id="231" w:author="Author">
              <w:r w:rsidR="00EA29D6" w:rsidRPr="00AB1C8D" w:rsidDel="00EE5FEC">
                <w:rPr>
                  <w:rFonts w:ascii="Times New Roman" w:hAnsi="Times New Roman" w:cs="Times New Roman"/>
                  <w:sz w:val="20"/>
                  <w:szCs w:val="20"/>
                </w:rPr>
                <w:delText xml:space="preserve">Maximum </w:delText>
              </w:r>
            </w:del>
            <w:ins w:id="232" w:author="Author">
              <w:r>
                <w:rPr>
                  <w:rFonts w:ascii="Times New Roman" w:hAnsi="Times New Roman" w:cs="Times New Roman"/>
                  <w:sz w:val="20"/>
                  <w:szCs w:val="20"/>
                </w:rPr>
                <w:t>m</w:t>
              </w:r>
              <w:r w:rsidRPr="00AB1C8D">
                <w:rPr>
                  <w:rFonts w:ascii="Times New Roman" w:hAnsi="Times New Roman" w:cs="Times New Roman"/>
                  <w:sz w:val="20"/>
                  <w:szCs w:val="20"/>
                </w:rPr>
                <w:t xml:space="preserve">aximum </w:t>
              </w:r>
            </w:ins>
            <w:r w:rsidR="00EA29D6" w:rsidRPr="00AB1C8D">
              <w:rPr>
                <w:rFonts w:ascii="Times New Roman" w:hAnsi="Times New Roman" w:cs="Times New Roman"/>
                <w:sz w:val="20"/>
                <w:szCs w:val="20"/>
              </w:rPr>
              <w:t>possible value</w:t>
            </w:r>
            <w:del w:id="233" w:author="Author">
              <w:r w:rsidR="00EA29D6" w:rsidRPr="00AB1C8D" w:rsidDel="006440CB">
                <w:rPr>
                  <w:rFonts w:ascii="Times New Roman" w:hAnsi="Times New Roman" w:cs="Times New Roman"/>
                  <w:sz w:val="20"/>
                  <w:szCs w:val="20"/>
                </w:rPr>
                <w:delText>,</w:delText>
              </w:r>
            </w:del>
            <w:ins w:id="234" w:author="Author">
              <w:r w:rsidR="006440CB">
                <w:rPr>
                  <w:rFonts w:ascii="Times New Roman" w:hAnsi="Times New Roman" w:cs="Times New Roman"/>
                  <w:sz w:val="20"/>
                  <w:szCs w:val="20"/>
                </w:rPr>
                <w:t xml:space="preserve"> </w:t>
              </w:r>
            </w:ins>
            <w:del w:id="235" w:author="Author">
              <w:r w:rsidR="00EA29D6" w:rsidRPr="00AB1C8D" w:rsidDel="006440CB">
                <w:rPr>
                  <w:rFonts w:ascii="Times New Roman" w:hAnsi="Times New Roman" w:cs="Times New Roman"/>
                  <w:sz w:val="20"/>
                  <w:szCs w:val="20"/>
                </w:rPr>
                <w:delText xml:space="preserve"> if possible, </w:delText>
              </w:r>
            </w:del>
            <w:r w:rsidR="00EA29D6" w:rsidRPr="00AB1C8D">
              <w:rPr>
                <w:rFonts w:ascii="Times New Roman" w:hAnsi="Times New Roman" w:cs="Times New Roman"/>
                <w:sz w:val="20"/>
                <w:szCs w:val="20"/>
              </w:rPr>
              <w:t>regardless of their probability (i.e. future cash flows required to settle the contingent liability over the lifetime of that contingent liability, discounted at the relevant risk-free interest rate term structure) of contingent liabilities</w:t>
            </w:r>
            <w:ins w:id="236" w:author="Author">
              <w:r w:rsidR="003D2F63">
                <w:rPr>
                  <w:rFonts w:ascii="Times New Roman" w:hAnsi="Times New Roman" w:cs="Times New Roman"/>
                  <w:sz w:val="20"/>
                  <w:szCs w:val="20"/>
                </w:rPr>
                <w:t>.</w:t>
              </w:r>
            </w:ins>
            <w:del w:id="237" w:author="Author">
              <w:r w:rsidR="00EA29D6" w:rsidRPr="00AB1C8D" w:rsidDel="00EE5FEC">
                <w:rPr>
                  <w:rFonts w:ascii="Times New Roman" w:hAnsi="Times New Roman" w:cs="Times New Roman"/>
                  <w:sz w:val="20"/>
                  <w:szCs w:val="20"/>
                </w:rPr>
                <w:delText xml:space="preserve"> that are valued in Solvency II Balance Sheet, but without probability-weighting of future cash flows</w:delText>
              </w:r>
            </w:del>
            <w:r w:rsidR="00140C39" w:rsidRPr="00AB1C8D">
              <w:rPr>
                <w:rFonts w:ascii="Times New Roman" w:hAnsi="Times New Roman" w:cs="Times New Roman"/>
                <w:sz w:val="20"/>
                <w:szCs w:val="20"/>
              </w:rPr>
              <w:t>.</w:t>
            </w:r>
          </w:p>
          <w:p w:rsidR="00EA29D6" w:rsidRPr="00AB1C8D" w:rsidRDefault="00EA29D6">
            <w:pPr>
              <w:rPr>
                <w:rFonts w:ascii="Times New Roman" w:hAnsi="Times New Roman" w:cs="Times New Roman"/>
                <w:sz w:val="20"/>
                <w:szCs w:val="20"/>
              </w:rPr>
            </w:pPr>
          </w:p>
        </w:tc>
      </w:tr>
      <w:tr w:rsidR="00874DF3" w:rsidRPr="00B276B8" w:rsidTr="008C11FC">
        <w:trPr>
          <w:ins w:id="238" w:author="Author"/>
        </w:trPr>
        <w:tc>
          <w:tcPr>
            <w:tcW w:w="0" w:type="auto"/>
          </w:tcPr>
          <w:p w:rsidR="00874DF3" w:rsidRPr="00AB1C8D" w:rsidRDefault="0089593C" w:rsidP="00F94146">
            <w:pPr>
              <w:rPr>
                <w:ins w:id="239" w:author="Author"/>
                <w:rFonts w:ascii="Times New Roman" w:hAnsi="Times New Roman" w:cs="Times New Roman"/>
                <w:sz w:val="20"/>
                <w:szCs w:val="20"/>
              </w:rPr>
            </w:pPr>
            <w:ins w:id="240" w:author="Author">
              <w:r>
                <w:rPr>
                  <w:rFonts w:ascii="Times New Roman" w:hAnsi="Times New Roman" w:cs="Times New Roman"/>
                  <w:sz w:val="20"/>
                  <w:szCs w:val="20"/>
                </w:rPr>
                <w:t>C0020/R0310</w:t>
              </w:r>
            </w:ins>
          </w:p>
        </w:tc>
        <w:tc>
          <w:tcPr>
            <w:tcW w:w="0" w:type="auto"/>
          </w:tcPr>
          <w:p w:rsidR="00874DF3" w:rsidRPr="00AB1C8D" w:rsidRDefault="00874DF3" w:rsidP="00FD5A1E">
            <w:pPr>
              <w:rPr>
                <w:ins w:id="241" w:author="Author"/>
                <w:rFonts w:ascii="Times New Roman" w:hAnsi="Times New Roman" w:cs="Times New Roman"/>
                <w:sz w:val="20"/>
                <w:szCs w:val="20"/>
              </w:rPr>
            </w:pPr>
            <w:ins w:id="242" w:author="Author">
              <w:r w:rsidRPr="00B276B8">
                <w:rPr>
                  <w:rFonts w:ascii="Times New Roman" w:hAnsi="Times New Roman" w:cs="Times New Roman"/>
                  <w:sz w:val="20"/>
                  <w:szCs w:val="20"/>
                </w:rPr>
                <w:t xml:space="preserve">Value of </w:t>
              </w:r>
              <w:r w:rsidR="00FD5A1E">
                <w:rPr>
                  <w:rFonts w:ascii="Times New Roman" w:hAnsi="Times New Roman" w:cs="Times New Roman"/>
                  <w:sz w:val="20"/>
                  <w:szCs w:val="20"/>
                </w:rPr>
                <w:t xml:space="preserve">guarantee/ </w:t>
              </w:r>
              <w:r w:rsidRPr="00B276B8">
                <w:rPr>
                  <w:rFonts w:ascii="Times New Roman" w:hAnsi="Times New Roman" w:cs="Times New Roman"/>
                  <w:sz w:val="20"/>
                  <w:szCs w:val="20"/>
                </w:rPr>
                <w:t>collateral / contingent liabilities</w:t>
              </w:r>
              <w:del w:id="243" w:author="Author">
                <w:r w:rsidDel="00FD5A1E">
                  <w:rPr>
                    <w:rFonts w:ascii="Times New Roman" w:hAnsi="Times New Roman" w:cs="Times New Roman"/>
                    <w:sz w:val="20"/>
                    <w:szCs w:val="20"/>
                  </w:rPr>
                  <w:delText>/assets</w:delText>
                </w:r>
              </w:del>
              <w:r w:rsidRPr="00B276B8">
                <w:rPr>
                  <w:rFonts w:ascii="Times New Roman" w:hAnsi="Times New Roman" w:cs="Times New Roman"/>
                  <w:sz w:val="20"/>
                  <w:szCs w:val="20"/>
                </w:rPr>
                <w:t xml:space="preserve"> </w:t>
              </w:r>
              <w:r w:rsidRPr="00AB1C8D">
                <w:rPr>
                  <w:rFonts w:ascii="Times New Roman" w:hAnsi="Times New Roman" w:cs="Times New Roman"/>
                  <w:sz w:val="20"/>
                  <w:szCs w:val="20"/>
                </w:rPr>
                <w:t xml:space="preserve">- Contingent liabilities </w:t>
              </w:r>
              <w:del w:id="244" w:author="Author">
                <w:r w:rsidDel="0089593C">
                  <w:rPr>
                    <w:rFonts w:ascii="Times New Roman" w:hAnsi="Times New Roman" w:cs="Times New Roman"/>
                    <w:sz w:val="20"/>
                    <w:szCs w:val="20"/>
                  </w:rPr>
                  <w:delText>NOT</w:delText>
                </w:r>
              </w:del>
              <w:r w:rsidR="0089593C">
                <w:rPr>
                  <w:rFonts w:ascii="Times New Roman" w:hAnsi="Times New Roman" w:cs="Times New Roman"/>
                  <w:sz w:val="20"/>
                  <w:szCs w:val="20"/>
                </w:rPr>
                <w:t>not</w:t>
              </w:r>
              <w:r>
                <w:rPr>
                  <w:rFonts w:ascii="Times New Roman" w:hAnsi="Times New Roman" w:cs="Times New Roman"/>
                  <w:sz w:val="20"/>
                  <w:szCs w:val="20"/>
                </w:rPr>
                <w:t xml:space="preserve"> </w:t>
              </w:r>
              <w:r w:rsidRPr="00AB1C8D">
                <w:rPr>
                  <w:rFonts w:ascii="Times New Roman" w:hAnsi="Times New Roman" w:cs="Times New Roman"/>
                  <w:sz w:val="20"/>
                  <w:szCs w:val="20"/>
                </w:rPr>
                <w:t>in Solvency II Balance Sheet</w:t>
              </w:r>
            </w:ins>
          </w:p>
        </w:tc>
        <w:tc>
          <w:tcPr>
            <w:tcW w:w="0" w:type="auto"/>
          </w:tcPr>
          <w:p w:rsidR="00874DF3" w:rsidRPr="00AB1C8D" w:rsidRDefault="00874DF3" w:rsidP="004E7076">
            <w:pPr>
              <w:rPr>
                <w:ins w:id="245" w:author="Author"/>
                <w:rFonts w:ascii="Times New Roman" w:hAnsi="Times New Roman" w:cs="Times New Roman"/>
                <w:sz w:val="20"/>
                <w:szCs w:val="20"/>
              </w:rPr>
            </w:pPr>
            <w:ins w:id="246" w:author="Author">
              <w:r w:rsidRPr="00B276B8">
                <w:rPr>
                  <w:rFonts w:ascii="Times New Roman" w:hAnsi="Times New Roman" w:cs="Times New Roman"/>
                  <w:sz w:val="20"/>
                  <w:szCs w:val="20"/>
                </w:rPr>
                <w:t>Solvency II v</w:t>
              </w:r>
              <w:r w:rsidRPr="00AB1C8D">
                <w:rPr>
                  <w:rFonts w:ascii="Times New Roman" w:hAnsi="Times New Roman" w:cs="Times New Roman"/>
                  <w:sz w:val="20"/>
                  <w:szCs w:val="20"/>
                </w:rPr>
                <w:t xml:space="preserve">alue of the contingent liabilities </w:t>
              </w:r>
              <w:del w:id="247" w:author="Author">
                <w:r w:rsidDel="0089593C">
                  <w:rPr>
                    <w:rFonts w:ascii="Times New Roman" w:hAnsi="Times New Roman" w:cs="Times New Roman"/>
                    <w:sz w:val="20"/>
                    <w:szCs w:val="20"/>
                  </w:rPr>
                  <w:delText>NOT</w:delText>
                </w:r>
              </w:del>
              <w:r w:rsidR="0089593C">
                <w:rPr>
                  <w:rFonts w:ascii="Times New Roman" w:hAnsi="Times New Roman" w:cs="Times New Roman"/>
                  <w:sz w:val="20"/>
                  <w:szCs w:val="20"/>
                </w:rPr>
                <w:t>not</w:t>
              </w:r>
              <w:r>
                <w:rPr>
                  <w:rFonts w:ascii="Times New Roman" w:hAnsi="Times New Roman" w:cs="Times New Roman"/>
                  <w:sz w:val="20"/>
                  <w:szCs w:val="20"/>
                </w:rPr>
                <w:t xml:space="preserve"> </w:t>
              </w:r>
              <w:r w:rsidRPr="00AB1C8D">
                <w:rPr>
                  <w:rFonts w:ascii="Times New Roman" w:hAnsi="Times New Roman" w:cs="Times New Roman"/>
                  <w:sz w:val="20"/>
                  <w:szCs w:val="20"/>
                </w:rPr>
                <w:t>in Solvency II Balance Sheet</w:t>
              </w:r>
              <w:r w:rsidRPr="00D6377E">
                <w:rPr>
                  <w:rFonts w:ascii="Times New Roman" w:hAnsi="Times New Roman" w:cs="Times New Roman"/>
                  <w:sz w:val="20"/>
                  <w:szCs w:val="20"/>
                </w:rPr>
                <w:t>.</w:t>
              </w:r>
            </w:ins>
          </w:p>
          <w:p w:rsidR="00874DF3" w:rsidRPr="00AB1C8D" w:rsidRDefault="00874DF3" w:rsidP="00EA29D6">
            <w:pPr>
              <w:rPr>
                <w:ins w:id="248" w:author="Author"/>
                <w:rFonts w:ascii="Times New Roman" w:hAnsi="Times New Roman" w:cs="Times New Roman"/>
                <w:sz w:val="20"/>
                <w:szCs w:val="20"/>
              </w:rPr>
            </w:pPr>
          </w:p>
        </w:tc>
      </w:tr>
      <w:tr w:rsidR="00874DF3" w:rsidRPr="00B276B8" w:rsidTr="008C11FC">
        <w:tc>
          <w:tcPr>
            <w:tcW w:w="0" w:type="auto"/>
            <w:hideMark/>
          </w:tcPr>
          <w:p w:rsidR="00874DF3" w:rsidRPr="00B276B8" w:rsidRDefault="00874DF3" w:rsidP="00B64F94">
            <w:pPr>
              <w:rPr>
                <w:rFonts w:ascii="Times New Roman" w:hAnsi="Times New Roman" w:cs="Times New Roman"/>
                <w:sz w:val="20"/>
                <w:szCs w:val="20"/>
              </w:rPr>
            </w:pPr>
            <w:r w:rsidRPr="00AB1C8D">
              <w:rPr>
                <w:rFonts w:ascii="Times New Roman" w:hAnsi="Times New Roman" w:cs="Times New Roman"/>
                <w:sz w:val="20"/>
                <w:szCs w:val="20"/>
              </w:rPr>
              <w:t>C0</w:t>
            </w:r>
            <w:r w:rsidRPr="00B276B8">
              <w:rPr>
                <w:rFonts w:ascii="Times New Roman" w:hAnsi="Times New Roman" w:cs="Times New Roman"/>
                <w:sz w:val="20"/>
                <w:szCs w:val="20"/>
              </w:rPr>
              <w:t>02</w:t>
            </w:r>
            <w:r w:rsidRPr="00AB1C8D">
              <w:rPr>
                <w:rFonts w:ascii="Times New Roman" w:hAnsi="Times New Roman" w:cs="Times New Roman"/>
                <w:sz w:val="20"/>
                <w:szCs w:val="20"/>
              </w:rPr>
              <w:t>0/R0330</w:t>
            </w:r>
          </w:p>
          <w:p w:rsidR="00874DF3" w:rsidRPr="00AB1C8D" w:rsidRDefault="00874DF3" w:rsidP="00B64F94">
            <w:pPr>
              <w:rPr>
                <w:rFonts w:ascii="Times New Roman" w:hAnsi="Times New Roman" w:cs="Times New Roman"/>
                <w:sz w:val="20"/>
                <w:szCs w:val="20"/>
              </w:rPr>
            </w:pPr>
            <w:r w:rsidRPr="00B276B8">
              <w:rPr>
                <w:rFonts w:ascii="Times New Roman" w:hAnsi="Times New Roman" w:cs="Times New Roman"/>
                <w:sz w:val="20"/>
                <w:szCs w:val="20"/>
              </w:rPr>
              <w:t>(B19)</w:t>
            </w:r>
          </w:p>
        </w:tc>
        <w:tc>
          <w:tcPr>
            <w:tcW w:w="0" w:type="auto"/>
            <w:hideMark/>
          </w:tcPr>
          <w:p w:rsidR="00874DF3" w:rsidRPr="00AB1C8D" w:rsidRDefault="00874DF3" w:rsidP="00FD5A1E">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ins w:id="249" w:author="Author">
              <w:del w:id="250" w:author="Author">
                <w:r w:rsidDel="00FD5A1E">
                  <w:rPr>
                    <w:rFonts w:ascii="Times New Roman" w:hAnsi="Times New Roman" w:cs="Times New Roman"/>
                    <w:sz w:val="20"/>
                    <w:szCs w:val="20"/>
                  </w:rPr>
                  <w:delText>/assets</w:delText>
                </w:r>
              </w:del>
            </w:ins>
            <w:r w:rsidRPr="00B276B8">
              <w:rPr>
                <w:rFonts w:ascii="Times New Roman" w:hAnsi="Times New Roman" w:cs="Times New Roman"/>
                <w:sz w:val="20"/>
                <w:szCs w:val="20"/>
              </w:rPr>
              <w:t xml:space="preserve"> </w:t>
            </w:r>
            <w:r w:rsidRPr="00AB1C8D">
              <w:rPr>
                <w:rFonts w:ascii="Times New Roman" w:hAnsi="Times New Roman" w:cs="Times New Roman"/>
                <w:sz w:val="20"/>
                <w:szCs w:val="20"/>
              </w:rPr>
              <w:t>- Contingent liabilities in Solvency II Balance Sheet</w:t>
            </w:r>
          </w:p>
        </w:tc>
        <w:tc>
          <w:tcPr>
            <w:tcW w:w="0" w:type="auto"/>
            <w:hideMark/>
          </w:tcPr>
          <w:p w:rsidR="00874DF3" w:rsidRPr="00AB1C8D" w:rsidRDefault="00874DF3">
            <w:pPr>
              <w:rPr>
                <w:rFonts w:ascii="Times New Roman" w:hAnsi="Times New Roman" w:cs="Times New Roman"/>
                <w:sz w:val="20"/>
                <w:szCs w:val="20"/>
              </w:rPr>
            </w:pPr>
            <w:r w:rsidRPr="00B276B8">
              <w:rPr>
                <w:rFonts w:ascii="Times New Roman" w:hAnsi="Times New Roman" w:cs="Times New Roman"/>
                <w:sz w:val="20"/>
                <w:szCs w:val="20"/>
              </w:rPr>
              <w:t>Solvency II v</w:t>
            </w:r>
            <w:r w:rsidRPr="00AB1C8D">
              <w:rPr>
                <w:rFonts w:ascii="Times New Roman" w:hAnsi="Times New Roman" w:cs="Times New Roman"/>
                <w:sz w:val="20"/>
                <w:szCs w:val="20"/>
              </w:rPr>
              <w:t>alue of the contingent liabilities in Solvency II Balance Sheet</w:t>
            </w:r>
            <w:ins w:id="251" w:author="Author">
              <w:r w:rsidR="00BE0D14">
                <w:rPr>
                  <w:rFonts w:ascii="Times New Roman" w:hAnsi="Times New Roman" w:cs="Times New Roman"/>
                  <w:sz w:val="20"/>
                  <w:szCs w:val="20"/>
                </w:rPr>
                <w:t xml:space="preserve">. This value shall only be reported in relation to contingent liabilities </w:t>
              </w:r>
            </w:ins>
            <w:del w:id="252" w:author="Author">
              <w:r w:rsidRPr="00AB1C8D" w:rsidDel="00BE0D14">
                <w:rPr>
                  <w:rFonts w:ascii="Times New Roman" w:hAnsi="Times New Roman" w:cs="Times New Roman"/>
                  <w:sz w:val="20"/>
                  <w:szCs w:val="20"/>
                </w:rPr>
                <w:delText xml:space="preserve"> </w:delText>
              </w:r>
            </w:del>
            <w:r w:rsidRPr="00AB1C8D">
              <w:rPr>
                <w:rFonts w:ascii="Times New Roman" w:hAnsi="Times New Roman" w:cs="Times New Roman"/>
                <w:sz w:val="20"/>
                <w:szCs w:val="20"/>
              </w:rPr>
              <w:t>for which a value in item C0010/R0330 in S.03.01</w:t>
            </w:r>
            <w:del w:id="253" w:author="Author">
              <w:r w:rsidRPr="00AB1C8D" w:rsidDel="00FD722E">
                <w:rPr>
                  <w:rFonts w:ascii="Times New Roman" w:hAnsi="Times New Roman" w:cs="Times New Roman"/>
                  <w:sz w:val="20"/>
                  <w:szCs w:val="20"/>
                </w:rPr>
                <w:delText>.b</w:delText>
              </w:r>
            </w:del>
            <w:r w:rsidRPr="00AB1C8D">
              <w:rPr>
                <w:rFonts w:ascii="Times New Roman" w:hAnsi="Times New Roman" w:cs="Times New Roman"/>
                <w:sz w:val="20"/>
                <w:szCs w:val="20"/>
              </w:rPr>
              <w:t xml:space="preserve"> was reported</w:t>
            </w:r>
            <w:r w:rsidRPr="00D6377E">
              <w:rPr>
                <w:rFonts w:ascii="Times New Roman" w:hAnsi="Times New Roman" w:cs="Times New Roman"/>
                <w:sz w:val="20"/>
                <w:szCs w:val="20"/>
              </w:rPr>
              <w:t>.</w:t>
            </w:r>
          </w:p>
          <w:p w:rsidR="00874DF3" w:rsidRPr="00AB1C8D" w:rsidRDefault="00874DF3">
            <w:pPr>
              <w:rPr>
                <w:rFonts w:ascii="Times New Roman" w:hAnsi="Times New Roman" w:cs="Times New Roman"/>
                <w:sz w:val="20"/>
                <w:szCs w:val="20"/>
              </w:rPr>
            </w:pPr>
          </w:p>
          <w:p w:rsidR="00874DF3" w:rsidRPr="00AB1C8D" w:rsidRDefault="00874DF3">
            <w:pPr>
              <w:rPr>
                <w:rFonts w:ascii="Times New Roman" w:hAnsi="Times New Roman" w:cs="Times New Roman"/>
                <w:sz w:val="20"/>
                <w:szCs w:val="20"/>
              </w:rPr>
            </w:pPr>
            <w:r w:rsidRPr="00AB1C8D">
              <w:rPr>
                <w:rFonts w:ascii="Times New Roman" w:hAnsi="Times New Roman" w:cs="Times New Roman"/>
                <w:sz w:val="20"/>
                <w:szCs w:val="20"/>
              </w:rPr>
              <w:t>I</w:t>
            </w:r>
            <w:r w:rsidRPr="00B276B8">
              <w:rPr>
                <w:rFonts w:ascii="Times New Roman" w:hAnsi="Times New Roman" w:cs="Times New Roman"/>
                <w:sz w:val="20"/>
                <w:szCs w:val="20"/>
              </w:rPr>
              <w:t>f this value is lower than C0010/R0740 in S.02.01</w:t>
            </w:r>
            <w:del w:id="254" w:author="Author">
              <w:r w:rsidRPr="00B276B8" w:rsidDel="00FD722E">
                <w:rPr>
                  <w:rFonts w:ascii="Times New Roman" w:hAnsi="Times New Roman" w:cs="Times New Roman"/>
                  <w:sz w:val="20"/>
                  <w:szCs w:val="20"/>
                </w:rPr>
                <w:delText>.b</w:delText>
              </w:r>
            </w:del>
            <w:r w:rsidRPr="00AB1C8D">
              <w:rPr>
                <w:rFonts w:ascii="Times New Roman" w:hAnsi="Times New Roman" w:cs="Times New Roman"/>
                <w:sz w:val="20"/>
                <w:szCs w:val="20"/>
              </w:rPr>
              <w:t xml:space="preserve"> an explanation </w:t>
            </w:r>
            <w:r w:rsidRPr="00B276B8">
              <w:rPr>
                <w:rFonts w:ascii="Times New Roman" w:hAnsi="Times New Roman" w:cs="Times New Roman"/>
                <w:sz w:val="20"/>
                <w:szCs w:val="20"/>
              </w:rPr>
              <w:t>shall</w:t>
            </w:r>
            <w:r w:rsidRPr="00AB1C8D">
              <w:rPr>
                <w:rFonts w:ascii="Times New Roman" w:hAnsi="Times New Roman" w:cs="Times New Roman"/>
                <w:sz w:val="20"/>
                <w:szCs w:val="20"/>
              </w:rPr>
              <w:t xml:space="preserve"> be provided in the narrative reporting.</w:t>
            </w:r>
          </w:p>
        </w:tc>
      </w:tr>
    </w:tbl>
    <w:p w:rsidR="00BB7862" w:rsidRPr="00AB1C8D" w:rsidRDefault="00BB7862">
      <w:pPr>
        <w:rPr>
          <w:rFonts w:ascii="Times New Roman" w:hAnsi="Times New Roman" w:cs="Times New Roman"/>
          <w:sz w:val="20"/>
          <w:szCs w:val="20"/>
        </w:rPr>
      </w:pPr>
    </w:p>
    <w:sectPr w:rsidR="00BB7862" w:rsidRPr="00AB1C8D" w:rsidSect="00D9667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8C" w:rsidRDefault="0007038C" w:rsidP="00603C6B">
      <w:pPr>
        <w:spacing w:after="0" w:line="240" w:lineRule="auto"/>
      </w:pPr>
      <w:r>
        <w:separator/>
      </w:r>
    </w:p>
  </w:endnote>
  <w:endnote w:type="continuationSeparator" w:id="0">
    <w:p w:rsidR="0007038C" w:rsidRDefault="0007038C" w:rsidP="00603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694942"/>
      <w:docPartObj>
        <w:docPartGallery w:val="Page Numbers (Bottom of Page)"/>
        <w:docPartUnique/>
      </w:docPartObj>
    </w:sdtPr>
    <w:sdtEndPr>
      <w:rPr>
        <w:noProof/>
      </w:rPr>
    </w:sdtEndPr>
    <w:sdtContent>
      <w:p w:rsidR="00603C6B" w:rsidRDefault="00A5650D">
        <w:pPr>
          <w:pStyle w:val="Footer"/>
          <w:jc w:val="center"/>
        </w:pPr>
        <w:r>
          <w:fldChar w:fldCharType="begin"/>
        </w:r>
        <w:r w:rsidR="00603C6B">
          <w:instrText xml:space="preserve"> PAGE   \* MERGEFORMAT </w:instrText>
        </w:r>
        <w:r>
          <w:fldChar w:fldCharType="separate"/>
        </w:r>
        <w:r w:rsidR="00311997">
          <w:rPr>
            <w:noProof/>
          </w:rPr>
          <w:t>1</w:t>
        </w:r>
        <w:r>
          <w:rPr>
            <w:noProof/>
          </w:rPr>
          <w:fldChar w:fldCharType="end"/>
        </w:r>
      </w:p>
    </w:sdtContent>
  </w:sdt>
  <w:p w:rsidR="00603C6B" w:rsidRDefault="00603C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8C" w:rsidRDefault="0007038C" w:rsidP="00603C6B">
      <w:pPr>
        <w:spacing w:after="0" w:line="240" w:lineRule="auto"/>
      </w:pPr>
      <w:r>
        <w:separator/>
      </w:r>
    </w:p>
  </w:footnote>
  <w:footnote w:type="continuationSeparator" w:id="0">
    <w:p w:rsidR="0007038C" w:rsidRDefault="0007038C" w:rsidP="00603C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50192"/>
    <w:multiLevelType w:val="hybridMultilevel"/>
    <w:tmpl w:val="FE9E7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E1E008D"/>
    <w:multiLevelType w:val="hybridMultilevel"/>
    <w:tmpl w:val="D2FED168"/>
    <w:lvl w:ilvl="0" w:tplc="8C9CD3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1601E"/>
    <w:rsid w:val="00023A9F"/>
    <w:rsid w:val="00024301"/>
    <w:rsid w:val="0004372E"/>
    <w:rsid w:val="0007038C"/>
    <w:rsid w:val="0007231D"/>
    <w:rsid w:val="00072A8B"/>
    <w:rsid w:val="00092AB1"/>
    <w:rsid w:val="000B7D0C"/>
    <w:rsid w:val="000C40F4"/>
    <w:rsid w:val="000C43EE"/>
    <w:rsid w:val="000D035C"/>
    <w:rsid w:val="000D5577"/>
    <w:rsid w:val="000E4225"/>
    <w:rsid w:val="000F0588"/>
    <w:rsid w:val="000F3889"/>
    <w:rsid w:val="00107354"/>
    <w:rsid w:val="00107570"/>
    <w:rsid w:val="001079A1"/>
    <w:rsid w:val="00121378"/>
    <w:rsid w:val="00121E30"/>
    <w:rsid w:val="00123257"/>
    <w:rsid w:val="00140C39"/>
    <w:rsid w:val="001453CD"/>
    <w:rsid w:val="00155626"/>
    <w:rsid w:val="00163748"/>
    <w:rsid w:val="00170865"/>
    <w:rsid w:val="0017106D"/>
    <w:rsid w:val="00174EAE"/>
    <w:rsid w:val="001758F5"/>
    <w:rsid w:val="001A7774"/>
    <w:rsid w:val="001B2379"/>
    <w:rsid w:val="001B61CD"/>
    <w:rsid w:val="001E4BE5"/>
    <w:rsid w:val="00201C51"/>
    <w:rsid w:val="002026E8"/>
    <w:rsid w:val="002075BF"/>
    <w:rsid w:val="002149D9"/>
    <w:rsid w:val="00222C26"/>
    <w:rsid w:val="002272B1"/>
    <w:rsid w:val="00231D33"/>
    <w:rsid w:val="00240EDD"/>
    <w:rsid w:val="002525F6"/>
    <w:rsid w:val="002540E8"/>
    <w:rsid w:val="00265320"/>
    <w:rsid w:val="00287010"/>
    <w:rsid w:val="00294969"/>
    <w:rsid w:val="002956D6"/>
    <w:rsid w:val="002A1900"/>
    <w:rsid w:val="002B51E5"/>
    <w:rsid w:val="002B71B1"/>
    <w:rsid w:val="002C0586"/>
    <w:rsid w:val="002C49F7"/>
    <w:rsid w:val="002D0341"/>
    <w:rsid w:val="002D6E31"/>
    <w:rsid w:val="002E3651"/>
    <w:rsid w:val="002E5997"/>
    <w:rsid w:val="002F2D7A"/>
    <w:rsid w:val="002F2E42"/>
    <w:rsid w:val="002F35FF"/>
    <w:rsid w:val="002F3E6F"/>
    <w:rsid w:val="00302FFE"/>
    <w:rsid w:val="003074AB"/>
    <w:rsid w:val="00311372"/>
    <w:rsid w:val="00311997"/>
    <w:rsid w:val="00311E62"/>
    <w:rsid w:val="003134CD"/>
    <w:rsid w:val="00325C41"/>
    <w:rsid w:val="0032600E"/>
    <w:rsid w:val="003532BE"/>
    <w:rsid w:val="003541FA"/>
    <w:rsid w:val="00355BBA"/>
    <w:rsid w:val="003562F3"/>
    <w:rsid w:val="00366D15"/>
    <w:rsid w:val="00370927"/>
    <w:rsid w:val="003730A8"/>
    <w:rsid w:val="00390624"/>
    <w:rsid w:val="003A3985"/>
    <w:rsid w:val="003B4C1A"/>
    <w:rsid w:val="003C5B37"/>
    <w:rsid w:val="003D2F63"/>
    <w:rsid w:val="003E33D2"/>
    <w:rsid w:val="003E3476"/>
    <w:rsid w:val="003F4250"/>
    <w:rsid w:val="003F6FE9"/>
    <w:rsid w:val="004102B5"/>
    <w:rsid w:val="00412204"/>
    <w:rsid w:val="00414BDF"/>
    <w:rsid w:val="004267F8"/>
    <w:rsid w:val="00430C47"/>
    <w:rsid w:val="0044183B"/>
    <w:rsid w:val="00467A23"/>
    <w:rsid w:val="00477352"/>
    <w:rsid w:val="00493C71"/>
    <w:rsid w:val="004B7EC8"/>
    <w:rsid w:val="004C491F"/>
    <w:rsid w:val="004E4041"/>
    <w:rsid w:val="004E7B49"/>
    <w:rsid w:val="00504A1D"/>
    <w:rsid w:val="005329AC"/>
    <w:rsid w:val="0054527B"/>
    <w:rsid w:val="00556D12"/>
    <w:rsid w:val="00564FBA"/>
    <w:rsid w:val="00567CEA"/>
    <w:rsid w:val="00584BA1"/>
    <w:rsid w:val="005931C9"/>
    <w:rsid w:val="0059411E"/>
    <w:rsid w:val="005A5A4D"/>
    <w:rsid w:val="005A6885"/>
    <w:rsid w:val="005B692B"/>
    <w:rsid w:val="005C2604"/>
    <w:rsid w:val="005C4248"/>
    <w:rsid w:val="005D474D"/>
    <w:rsid w:val="005E082E"/>
    <w:rsid w:val="005F69B3"/>
    <w:rsid w:val="00603C6B"/>
    <w:rsid w:val="00610374"/>
    <w:rsid w:val="006179C6"/>
    <w:rsid w:val="0063392A"/>
    <w:rsid w:val="006440CB"/>
    <w:rsid w:val="00666DBA"/>
    <w:rsid w:val="0069329E"/>
    <w:rsid w:val="00697143"/>
    <w:rsid w:val="006975ED"/>
    <w:rsid w:val="00697731"/>
    <w:rsid w:val="006A2802"/>
    <w:rsid w:val="006A3A50"/>
    <w:rsid w:val="006B056B"/>
    <w:rsid w:val="006C7058"/>
    <w:rsid w:val="006E56EC"/>
    <w:rsid w:val="006F220F"/>
    <w:rsid w:val="0071442F"/>
    <w:rsid w:val="007152E1"/>
    <w:rsid w:val="00720230"/>
    <w:rsid w:val="00752748"/>
    <w:rsid w:val="00761693"/>
    <w:rsid w:val="00782CAC"/>
    <w:rsid w:val="00793239"/>
    <w:rsid w:val="00797C2F"/>
    <w:rsid w:val="00797D1D"/>
    <w:rsid w:val="007C004A"/>
    <w:rsid w:val="007C1946"/>
    <w:rsid w:val="007F207E"/>
    <w:rsid w:val="0081601E"/>
    <w:rsid w:val="0082280F"/>
    <w:rsid w:val="008248FA"/>
    <w:rsid w:val="008329CD"/>
    <w:rsid w:val="00832F04"/>
    <w:rsid w:val="0085790C"/>
    <w:rsid w:val="00874DF3"/>
    <w:rsid w:val="00883FC5"/>
    <w:rsid w:val="00887C29"/>
    <w:rsid w:val="00892105"/>
    <w:rsid w:val="0089593C"/>
    <w:rsid w:val="008B6498"/>
    <w:rsid w:val="008C11FC"/>
    <w:rsid w:val="008C3708"/>
    <w:rsid w:val="008D373E"/>
    <w:rsid w:val="0090797D"/>
    <w:rsid w:val="009162BF"/>
    <w:rsid w:val="00920EFE"/>
    <w:rsid w:val="009350D6"/>
    <w:rsid w:val="009404ED"/>
    <w:rsid w:val="00987A31"/>
    <w:rsid w:val="0099203F"/>
    <w:rsid w:val="00996645"/>
    <w:rsid w:val="009A0FDF"/>
    <w:rsid w:val="009A2C83"/>
    <w:rsid w:val="009B177F"/>
    <w:rsid w:val="009B3CB4"/>
    <w:rsid w:val="009C42A8"/>
    <w:rsid w:val="009C5165"/>
    <w:rsid w:val="009E7B60"/>
    <w:rsid w:val="00A16F09"/>
    <w:rsid w:val="00A17242"/>
    <w:rsid w:val="00A17EEF"/>
    <w:rsid w:val="00A20499"/>
    <w:rsid w:val="00A20526"/>
    <w:rsid w:val="00A24456"/>
    <w:rsid w:val="00A254FD"/>
    <w:rsid w:val="00A3231D"/>
    <w:rsid w:val="00A432A5"/>
    <w:rsid w:val="00A43746"/>
    <w:rsid w:val="00A43CFD"/>
    <w:rsid w:val="00A50EEF"/>
    <w:rsid w:val="00A55C52"/>
    <w:rsid w:val="00A5650D"/>
    <w:rsid w:val="00A749C8"/>
    <w:rsid w:val="00A85C62"/>
    <w:rsid w:val="00AB1C8D"/>
    <w:rsid w:val="00AE5F17"/>
    <w:rsid w:val="00AE7118"/>
    <w:rsid w:val="00AE7EF9"/>
    <w:rsid w:val="00AF2958"/>
    <w:rsid w:val="00B06D2C"/>
    <w:rsid w:val="00B14C29"/>
    <w:rsid w:val="00B259D9"/>
    <w:rsid w:val="00B276B8"/>
    <w:rsid w:val="00B43A52"/>
    <w:rsid w:val="00B47928"/>
    <w:rsid w:val="00B47B1F"/>
    <w:rsid w:val="00B53197"/>
    <w:rsid w:val="00B64DB7"/>
    <w:rsid w:val="00B64F94"/>
    <w:rsid w:val="00B65B5B"/>
    <w:rsid w:val="00B757DD"/>
    <w:rsid w:val="00B83F57"/>
    <w:rsid w:val="00B84C39"/>
    <w:rsid w:val="00B87EAA"/>
    <w:rsid w:val="00BB7862"/>
    <w:rsid w:val="00BC6EDA"/>
    <w:rsid w:val="00BD24D1"/>
    <w:rsid w:val="00BE0D14"/>
    <w:rsid w:val="00BE0F16"/>
    <w:rsid w:val="00BE2AC0"/>
    <w:rsid w:val="00BE35A1"/>
    <w:rsid w:val="00C35044"/>
    <w:rsid w:val="00C4518D"/>
    <w:rsid w:val="00C45269"/>
    <w:rsid w:val="00C453D6"/>
    <w:rsid w:val="00C5342F"/>
    <w:rsid w:val="00C74B3D"/>
    <w:rsid w:val="00C919FC"/>
    <w:rsid w:val="00CB6770"/>
    <w:rsid w:val="00CC3B16"/>
    <w:rsid w:val="00CC44FD"/>
    <w:rsid w:val="00CD1008"/>
    <w:rsid w:val="00CF29D9"/>
    <w:rsid w:val="00CF45E5"/>
    <w:rsid w:val="00CF5B5B"/>
    <w:rsid w:val="00D0545B"/>
    <w:rsid w:val="00D10BB0"/>
    <w:rsid w:val="00D21D2E"/>
    <w:rsid w:val="00D363CB"/>
    <w:rsid w:val="00D6377E"/>
    <w:rsid w:val="00D64EE9"/>
    <w:rsid w:val="00D7738D"/>
    <w:rsid w:val="00D77B3B"/>
    <w:rsid w:val="00D900F2"/>
    <w:rsid w:val="00D96678"/>
    <w:rsid w:val="00DA61B6"/>
    <w:rsid w:val="00DA6AC7"/>
    <w:rsid w:val="00E311A8"/>
    <w:rsid w:val="00E51AD2"/>
    <w:rsid w:val="00E540FF"/>
    <w:rsid w:val="00E5480B"/>
    <w:rsid w:val="00E730F1"/>
    <w:rsid w:val="00E748EE"/>
    <w:rsid w:val="00E76C2C"/>
    <w:rsid w:val="00E81326"/>
    <w:rsid w:val="00E8468A"/>
    <w:rsid w:val="00EA29D6"/>
    <w:rsid w:val="00EA7403"/>
    <w:rsid w:val="00EC06FF"/>
    <w:rsid w:val="00EC646D"/>
    <w:rsid w:val="00EE5FEC"/>
    <w:rsid w:val="00EF7205"/>
    <w:rsid w:val="00F1190A"/>
    <w:rsid w:val="00F13B43"/>
    <w:rsid w:val="00F16B08"/>
    <w:rsid w:val="00F372A5"/>
    <w:rsid w:val="00F45E28"/>
    <w:rsid w:val="00F4693F"/>
    <w:rsid w:val="00F511F3"/>
    <w:rsid w:val="00F70BB3"/>
    <w:rsid w:val="00F71517"/>
    <w:rsid w:val="00F94146"/>
    <w:rsid w:val="00F95445"/>
    <w:rsid w:val="00F962FC"/>
    <w:rsid w:val="00FB2FC6"/>
    <w:rsid w:val="00FD1AE2"/>
    <w:rsid w:val="00FD5A1E"/>
    <w:rsid w:val="00FD722E"/>
    <w:rsid w:val="00FE78C6"/>
    <w:rsid w:val="00FF0A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11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character" w:customStyle="1" w:styleId="hvr">
    <w:name w:val="hvr"/>
    <w:basedOn w:val="DefaultParagraphFont"/>
    <w:rsid w:val="00B43A52"/>
  </w:style>
  <w:style w:type="paragraph" w:styleId="NormalWeb">
    <w:name w:val="Normal (Web)"/>
    <w:basedOn w:val="Normal"/>
    <w:uiPriority w:val="99"/>
    <w:semiHidden/>
    <w:unhideWhenUsed/>
    <w:rsid w:val="0032600E"/>
    <w:rPr>
      <w:rFonts w:ascii="Times New Roman" w:hAnsi="Times New Roman" w:cs="Times New Roman"/>
      <w:sz w:val="24"/>
      <w:szCs w:val="24"/>
    </w:rPr>
  </w:style>
  <w:style w:type="character" w:styleId="Hyperlink">
    <w:name w:val="Hyperlink"/>
    <w:basedOn w:val="DefaultParagraphFont"/>
    <w:uiPriority w:val="99"/>
    <w:unhideWhenUsed/>
    <w:rsid w:val="0032600E"/>
    <w:rPr>
      <w:color w:val="0000FF" w:themeColor="hyperlink"/>
      <w:u w:val="single"/>
    </w:rPr>
  </w:style>
  <w:style w:type="character" w:customStyle="1" w:styleId="Heading1Char">
    <w:name w:val="Heading 1 Char"/>
    <w:basedOn w:val="DefaultParagraphFont"/>
    <w:link w:val="Heading1"/>
    <w:uiPriority w:val="9"/>
    <w:rsid w:val="008C11F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87C29"/>
    <w:pPr>
      <w:ind w:left="720"/>
      <w:contextualSpacing/>
    </w:pPr>
  </w:style>
  <w:style w:type="paragraph" w:styleId="PlainText">
    <w:name w:val="Plain Text"/>
    <w:basedOn w:val="Normal"/>
    <w:link w:val="PlainTextChar"/>
    <w:uiPriority w:val="99"/>
    <w:unhideWhenUsed/>
    <w:rsid w:val="002956D6"/>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2956D6"/>
    <w:rPr>
      <w:rFonts w:ascii="Calibri" w:eastAsia="Times New Roman" w:hAnsi="Calibri" w:cs="Times New Roman"/>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11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character" w:customStyle="1" w:styleId="hvr">
    <w:name w:val="hvr"/>
    <w:basedOn w:val="DefaultParagraphFont"/>
    <w:rsid w:val="00B43A52"/>
  </w:style>
  <w:style w:type="paragraph" w:styleId="NormalWeb">
    <w:name w:val="Normal (Web)"/>
    <w:basedOn w:val="Normal"/>
    <w:uiPriority w:val="99"/>
    <w:semiHidden/>
    <w:unhideWhenUsed/>
    <w:rsid w:val="0032600E"/>
    <w:rPr>
      <w:rFonts w:ascii="Times New Roman" w:hAnsi="Times New Roman" w:cs="Times New Roman"/>
      <w:sz w:val="24"/>
      <w:szCs w:val="24"/>
    </w:rPr>
  </w:style>
  <w:style w:type="character" w:styleId="Hyperlink">
    <w:name w:val="Hyperlink"/>
    <w:basedOn w:val="DefaultParagraphFont"/>
    <w:uiPriority w:val="99"/>
    <w:unhideWhenUsed/>
    <w:rsid w:val="0032600E"/>
    <w:rPr>
      <w:color w:val="0000FF" w:themeColor="hyperlink"/>
      <w:u w:val="single"/>
    </w:rPr>
  </w:style>
  <w:style w:type="character" w:customStyle="1" w:styleId="Heading1Char">
    <w:name w:val="Heading 1 Char"/>
    <w:basedOn w:val="DefaultParagraphFont"/>
    <w:link w:val="Heading1"/>
    <w:uiPriority w:val="9"/>
    <w:rsid w:val="008C11F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87C29"/>
    <w:pPr>
      <w:ind w:left="720"/>
      <w:contextualSpacing/>
    </w:pPr>
  </w:style>
  <w:style w:type="paragraph" w:styleId="PlainText">
    <w:name w:val="Plain Text"/>
    <w:basedOn w:val="Normal"/>
    <w:link w:val="PlainTextChar"/>
    <w:uiPriority w:val="99"/>
    <w:unhideWhenUsed/>
    <w:rsid w:val="002956D6"/>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2956D6"/>
    <w:rPr>
      <w:rFonts w:ascii="Calibri" w:eastAsia="Times New Roman" w:hAnsi="Calibri" w:cs="Times New Roman"/>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506889">
      <w:bodyDiv w:val="1"/>
      <w:marLeft w:val="0"/>
      <w:marRight w:val="0"/>
      <w:marTop w:val="0"/>
      <w:marBottom w:val="0"/>
      <w:divBdr>
        <w:top w:val="none" w:sz="0" w:space="0" w:color="auto"/>
        <w:left w:val="none" w:sz="0" w:space="0" w:color="auto"/>
        <w:bottom w:val="none" w:sz="0" w:space="0" w:color="auto"/>
        <w:right w:val="none" w:sz="0" w:space="0" w:color="auto"/>
      </w:divBdr>
    </w:div>
    <w:div w:id="672294791">
      <w:bodyDiv w:val="1"/>
      <w:marLeft w:val="0"/>
      <w:marRight w:val="0"/>
      <w:marTop w:val="0"/>
      <w:marBottom w:val="0"/>
      <w:divBdr>
        <w:top w:val="none" w:sz="0" w:space="0" w:color="auto"/>
        <w:left w:val="none" w:sz="0" w:space="0" w:color="auto"/>
        <w:bottom w:val="none" w:sz="0" w:space="0" w:color="auto"/>
        <w:right w:val="none" w:sz="0" w:space="0" w:color="auto"/>
      </w:divBdr>
    </w:div>
    <w:div w:id="700477987">
      <w:bodyDiv w:val="1"/>
      <w:marLeft w:val="0"/>
      <w:marRight w:val="0"/>
      <w:marTop w:val="0"/>
      <w:marBottom w:val="0"/>
      <w:divBdr>
        <w:top w:val="none" w:sz="0" w:space="0" w:color="auto"/>
        <w:left w:val="none" w:sz="0" w:space="0" w:color="auto"/>
        <w:bottom w:val="none" w:sz="0" w:space="0" w:color="auto"/>
        <w:right w:val="none" w:sz="0" w:space="0" w:color="auto"/>
      </w:divBdr>
    </w:div>
    <w:div w:id="735931313">
      <w:bodyDiv w:val="1"/>
      <w:marLeft w:val="0"/>
      <w:marRight w:val="0"/>
      <w:marTop w:val="0"/>
      <w:marBottom w:val="0"/>
      <w:divBdr>
        <w:top w:val="none" w:sz="0" w:space="0" w:color="auto"/>
        <w:left w:val="none" w:sz="0" w:space="0" w:color="auto"/>
        <w:bottom w:val="none" w:sz="0" w:space="0" w:color="auto"/>
        <w:right w:val="none" w:sz="0" w:space="0" w:color="auto"/>
      </w:divBdr>
      <w:divsChild>
        <w:div w:id="1047336042">
          <w:marLeft w:val="0"/>
          <w:marRight w:val="0"/>
          <w:marTop w:val="0"/>
          <w:marBottom w:val="0"/>
          <w:divBdr>
            <w:top w:val="none" w:sz="0" w:space="0" w:color="auto"/>
            <w:left w:val="none" w:sz="0" w:space="0" w:color="auto"/>
            <w:bottom w:val="none" w:sz="0" w:space="0" w:color="auto"/>
            <w:right w:val="none" w:sz="0" w:space="0" w:color="auto"/>
          </w:divBdr>
        </w:div>
      </w:divsChild>
    </w:div>
    <w:div w:id="1153566490">
      <w:bodyDiv w:val="1"/>
      <w:marLeft w:val="0"/>
      <w:marRight w:val="0"/>
      <w:marTop w:val="0"/>
      <w:marBottom w:val="0"/>
      <w:divBdr>
        <w:top w:val="none" w:sz="0" w:space="0" w:color="auto"/>
        <w:left w:val="none" w:sz="0" w:space="0" w:color="auto"/>
        <w:bottom w:val="none" w:sz="0" w:space="0" w:color="auto"/>
        <w:right w:val="none" w:sz="0" w:space="0" w:color="auto"/>
      </w:divBdr>
    </w:div>
    <w:div w:id="1380134086">
      <w:bodyDiv w:val="1"/>
      <w:marLeft w:val="0"/>
      <w:marRight w:val="0"/>
      <w:marTop w:val="0"/>
      <w:marBottom w:val="0"/>
      <w:divBdr>
        <w:top w:val="none" w:sz="0" w:space="0" w:color="auto"/>
        <w:left w:val="none" w:sz="0" w:space="0" w:color="auto"/>
        <w:bottom w:val="none" w:sz="0" w:space="0" w:color="auto"/>
        <w:right w:val="none" w:sz="0" w:space="0" w:color="auto"/>
      </w:divBdr>
    </w:div>
    <w:div w:id="177559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9C6A8-F43D-413F-A500-C8EBF0E23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2276</Words>
  <Characters>12979</Characters>
  <Application>Microsoft Office Word</Application>
  <DocSecurity>0</DocSecurity>
  <Lines>108</Lines>
  <Paragraphs>30</Paragraphs>
  <ScaleCrop>false</ScaleCrop>
  <Company/>
  <LinksUpToDate>false</LinksUpToDate>
  <CharactersWithSpaces>15225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2015-07-02T21:39:00Z</dcterms:created>
  <dcterms:modified xsi:type="dcterms:W3CDTF">2015-07-02T21:39:00Z</dcterms:modified>
</cp:coreProperties>
</file>